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AF726" w14:textId="77777777" w:rsidR="00057EB9" w:rsidRDefault="00000000">
      <w:pPr>
        <w:spacing w:line="360" w:lineRule="auto"/>
        <w:jc w:val="center"/>
        <w:rPr>
          <w:rFonts w:asciiTheme="minorHAnsi" w:eastAsia="宋体" w:hAnsiTheme="minorHAnsi"/>
          <w:b/>
          <w:snapToGrid w:val="0"/>
          <w:sz w:val="24"/>
          <w:szCs w:val="24"/>
          <w:lang w:val="en-US"/>
        </w:rPr>
      </w:pPr>
      <w:bookmarkStart w:id="0" w:name="_Hlk168395101"/>
      <w:del w:id="1" w:author="Shao" w:date="2025-02-20T16:19:00Z">
        <w:r>
          <w:rPr>
            <w:rFonts w:asciiTheme="minorHAnsi" w:eastAsia="宋体" w:hAnsiTheme="minorHAnsi"/>
            <w:b/>
            <w:snapToGrid w:val="0"/>
            <w:sz w:val="32"/>
            <w:szCs w:val="32"/>
            <w:lang w:val="en-US" w:eastAsia="zh-CN"/>
          </w:rPr>
          <w:delText>来自于第三国</w:delText>
        </w:r>
      </w:del>
      <w:r>
        <w:rPr>
          <w:rFonts w:asciiTheme="minorHAnsi" w:eastAsia="宋体" w:hAnsiTheme="minorHAnsi"/>
          <w:b/>
          <w:snapToGrid w:val="0"/>
          <w:sz w:val="32"/>
          <w:szCs w:val="32"/>
          <w:lang w:val="en-US" w:eastAsia="zh-CN"/>
        </w:rPr>
        <w:t>农场</w:t>
      </w:r>
      <w:ins w:id="2" w:author="Shao" w:date="2025-02-20T16:22:00Z">
        <w:r>
          <w:rPr>
            <w:rFonts w:asciiTheme="minorHAnsi" w:eastAsia="宋体" w:hAnsiTheme="minorHAnsi"/>
            <w:b/>
            <w:snapToGrid w:val="0"/>
            <w:sz w:val="32"/>
            <w:szCs w:val="32"/>
            <w:lang w:val="en-US" w:eastAsia="zh-CN"/>
          </w:rPr>
          <w:t>转换期</w:t>
        </w:r>
      </w:ins>
      <w:r>
        <w:rPr>
          <w:rFonts w:asciiTheme="minorHAnsi" w:eastAsia="宋体" w:hAnsiTheme="minorHAnsi"/>
          <w:b/>
          <w:snapToGrid w:val="0"/>
          <w:sz w:val="32"/>
          <w:szCs w:val="32"/>
          <w:lang w:val="en-US" w:eastAsia="zh-CN"/>
        </w:rPr>
        <w:t>的豁免申请</w:t>
      </w:r>
      <w:r>
        <w:rPr>
          <w:rFonts w:asciiTheme="minorHAnsi" w:eastAsia="宋体" w:hAnsiTheme="minorHAnsi"/>
          <w:b/>
          <w:snapToGrid w:val="0"/>
          <w:sz w:val="32"/>
          <w:szCs w:val="32"/>
          <w:lang w:val="en-US" w:eastAsia="zh-CN"/>
        </w:rPr>
        <w:t>-</w:t>
      </w:r>
      <w:ins w:id="3" w:author="Shao" w:date="2025-02-20T16:20:00Z">
        <w:r>
          <w:rPr>
            <w:rFonts w:asciiTheme="minorHAnsi" w:eastAsia="宋体" w:hAnsiTheme="minorHAnsi"/>
            <w:b/>
            <w:snapToGrid w:val="0"/>
            <w:sz w:val="32"/>
            <w:szCs w:val="32"/>
            <w:lang w:val="en-US" w:eastAsia="zh-CN"/>
          </w:rPr>
          <w:t xml:space="preserve"> </w:t>
        </w:r>
      </w:ins>
      <w:del w:id="4" w:author="Shao" w:date="2025-02-20T16:20:00Z">
        <w:r>
          <w:rPr>
            <w:rFonts w:asciiTheme="minorHAnsi" w:eastAsia="宋体" w:hAnsiTheme="minorHAnsi"/>
            <w:b/>
            <w:snapToGrid w:val="0"/>
            <w:sz w:val="32"/>
            <w:szCs w:val="32"/>
            <w:lang w:val="en-US" w:eastAsia="zh-CN"/>
          </w:rPr>
          <w:delText>第一部分</w:delText>
        </w:r>
      </w:del>
      <w:r>
        <w:rPr>
          <w:rFonts w:asciiTheme="minorHAnsi" w:eastAsia="宋体" w:hAnsiTheme="minorHAnsi"/>
          <w:b/>
          <w:snapToGrid w:val="0"/>
          <w:sz w:val="32"/>
          <w:szCs w:val="32"/>
          <w:lang w:val="en-US"/>
        </w:rPr>
        <w:t>DEROGATION REQUEST</w:t>
      </w:r>
      <w:ins w:id="5" w:author="Shao" w:date="2025-02-20T16:20:00Z">
        <w:r>
          <w:rPr>
            <w:rFonts w:asciiTheme="minorHAnsi" w:eastAsia="宋体" w:hAnsiTheme="minorHAnsi"/>
            <w:b/>
            <w:snapToGrid w:val="0"/>
            <w:sz w:val="32"/>
            <w:szCs w:val="32"/>
            <w:lang w:val="en-US" w:eastAsia="zh-CN"/>
          </w:rPr>
          <w:t xml:space="preserve"> FOR </w:t>
        </w:r>
      </w:ins>
      <w:ins w:id="6" w:author="Shao" w:date="2025-02-20T16:22:00Z">
        <w:r>
          <w:rPr>
            <w:rFonts w:asciiTheme="minorHAnsi" w:eastAsia="宋体" w:hAnsiTheme="minorHAnsi"/>
            <w:b/>
            <w:snapToGrid w:val="0"/>
            <w:sz w:val="32"/>
            <w:szCs w:val="32"/>
            <w:lang w:val="en-US" w:eastAsia="zh-CN"/>
          </w:rPr>
          <w:t>CONVERSION</w:t>
        </w:r>
      </w:ins>
      <w:del w:id="7" w:author="Shao" w:date="2025-02-20T16:20:00Z">
        <w:r>
          <w:rPr>
            <w:rFonts w:asciiTheme="minorHAnsi" w:eastAsia="宋体" w:hAnsiTheme="minorHAnsi"/>
            <w:b/>
            <w:snapToGrid w:val="0"/>
            <w:sz w:val="32"/>
            <w:szCs w:val="32"/>
            <w:lang w:val="en-US"/>
          </w:rPr>
          <w:delText xml:space="preserve"> THIRD COUNTRIES</w:delText>
        </w:r>
      </w:del>
      <w:r>
        <w:rPr>
          <w:rFonts w:asciiTheme="minorHAnsi" w:eastAsia="宋体" w:hAnsiTheme="minorHAnsi"/>
          <w:b/>
          <w:snapToGrid w:val="0"/>
          <w:sz w:val="32"/>
          <w:szCs w:val="32"/>
          <w:lang w:val="en-US"/>
        </w:rPr>
        <w:t xml:space="preserve"> – FARM </w:t>
      </w:r>
      <w:del w:id="8" w:author="Shao" w:date="2025-02-20T16:20:00Z">
        <w:r>
          <w:rPr>
            <w:rFonts w:asciiTheme="minorHAnsi" w:eastAsia="宋体" w:hAnsiTheme="minorHAnsi"/>
            <w:b/>
            <w:snapToGrid w:val="0"/>
            <w:sz w:val="24"/>
            <w:szCs w:val="24"/>
            <w:lang w:val="en-US"/>
          </w:rPr>
          <w:delText>- part 1</w:delText>
        </w:r>
      </w:del>
    </w:p>
    <w:tbl>
      <w:tblPr>
        <w:tblStyle w:val="a8"/>
        <w:tblW w:w="0" w:type="auto"/>
        <w:tblLook w:val="04A0" w:firstRow="1" w:lastRow="0" w:firstColumn="1" w:lastColumn="0" w:noHBand="0" w:noVBand="1"/>
      </w:tblPr>
      <w:tblGrid>
        <w:gridCol w:w="1929"/>
        <w:gridCol w:w="4116"/>
        <w:gridCol w:w="2881"/>
        <w:gridCol w:w="5351"/>
      </w:tblGrid>
      <w:tr w:rsidR="00057EB9" w14:paraId="39363088" w14:textId="77777777">
        <w:trPr>
          <w:trHeight w:val="369"/>
          <w:del w:id="9" w:author="Shao" w:date="2025-02-20T16:21:00Z"/>
        </w:trPr>
        <w:tc>
          <w:tcPr>
            <w:tcW w:w="1929" w:type="dxa"/>
          </w:tcPr>
          <w:bookmarkEnd w:id="0"/>
          <w:p w14:paraId="4C786810" w14:textId="77777777" w:rsidR="00057EB9" w:rsidRDefault="00000000">
            <w:pPr>
              <w:rPr>
                <w:del w:id="10" w:author="Shao" w:date="2025-02-20T16:21:00Z"/>
                <w:rFonts w:asciiTheme="minorHAnsi" w:eastAsia="宋体" w:hAnsiTheme="minorHAnsi"/>
                <w:b/>
                <w:bCs/>
                <w:sz w:val="24"/>
                <w:szCs w:val="24"/>
              </w:rPr>
            </w:pPr>
            <w:del w:id="11" w:author="Shao" w:date="2025-02-20T16:21:00Z">
              <w:r>
                <w:rPr>
                  <w:rFonts w:asciiTheme="minorHAnsi" w:eastAsia="宋体" w:hAnsiTheme="minorHAnsi"/>
                  <w:b/>
                  <w:bCs/>
                  <w:sz w:val="24"/>
                  <w:szCs w:val="24"/>
                  <w:lang w:val="en-US" w:eastAsia="zh-CN"/>
                </w:rPr>
                <w:delText>认证委托人负责人</w:delText>
              </w:r>
              <w:r>
                <w:rPr>
                  <w:rFonts w:asciiTheme="minorHAnsi" w:eastAsia="宋体" w:hAnsiTheme="minorHAnsi"/>
                  <w:b/>
                  <w:bCs/>
                  <w:sz w:val="24"/>
                  <w:szCs w:val="24"/>
                </w:rPr>
                <w:delText xml:space="preserve">HEAD OF THE COMPANY: </w:delText>
              </w:r>
            </w:del>
          </w:p>
        </w:tc>
        <w:tc>
          <w:tcPr>
            <w:tcW w:w="12348" w:type="dxa"/>
            <w:gridSpan w:val="3"/>
            <w:vAlign w:val="center"/>
          </w:tcPr>
          <w:p w14:paraId="423D0002" w14:textId="77777777" w:rsidR="00057EB9" w:rsidRDefault="00057EB9">
            <w:pPr>
              <w:jc w:val="both"/>
              <w:rPr>
                <w:del w:id="12" w:author="Shao" w:date="2025-02-20T16:21:00Z"/>
                <w:rFonts w:asciiTheme="minorHAnsi" w:eastAsia="宋体" w:hAnsiTheme="minorHAnsi"/>
                <w:b/>
                <w:bCs/>
                <w:sz w:val="24"/>
                <w:szCs w:val="24"/>
              </w:rPr>
            </w:pPr>
          </w:p>
        </w:tc>
      </w:tr>
      <w:tr w:rsidR="00057EB9" w14:paraId="0E85EF8E" w14:textId="77777777">
        <w:trPr>
          <w:trHeight w:val="411"/>
        </w:trPr>
        <w:tc>
          <w:tcPr>
            <w:tcW w:w="1929" w:type="dxa"/>
          </w:tcPr>
          <w:p w14:paraId="6EF0A925" w14:textId="77777777" w:rsidR="00057EB9" w:rsidRDefault="00000000">
            <w:pPr>
              <w:rPr>
                <w:rFonts w:asciiTheme="minorHAnsi" w:eastAsia="宋体" w:hAnsiTheme="minorHAnsi"/>
                <w:sz w:val="24"/>
                <w:szCs w:val="24"/>
              </w:rPr>
            </w:pPr>
            <w:r>
              <w:rPr>
                <w:rFonts w:asciiTheme="minorHAnsi" w:eastAsia="宋体" w:hAnsiTheme="minorHAnsi"/>
                <w:sz w:val="24"/>
                <w:szCs w:val="24"/>
                <w:lang w:val="en-US" w:eastAsia="zh-CN"/>
              </w:rPr>
              <w:t>认证委托人名称</w:t>
            </w:r>
            <w:r>
              <w:rPr>
                <w:rFonts w:asciiTheme="minorHAnsi" w:eastAsia="宋体" w:hAnsiTheme="minorHAnsi"/>
                <w:sz w:val="24"/>
                <w:szCs w:val="24"/>
              </w:rPr>
              <w:t>COMPANY NAME:</w:t>
            </w:r>
          </w:p>
        </w:tc>
        <w:tc>
          <w:tcPr>
            <w:tcW w:w="12348" w:type="dxa"/>
            <w:gridSpan w:val="3"/>
            <w:vAlign w:val="center"/>
          </w:tcPr>
          <w:p w14:paraId="2195E52F" w14:textId="77777777" w:rsidR="00057EB9" w:rsidRDefault="00057EB9">
            <w:pPr>
              <w:jc w:val="both"/>
              <w:rPr>
                <w:rFonts w:asciiTheme="minorHAnsi" w:eastAsia="宋体" w:hAnsiTheme="minorHAnsi"/>
                <w:sz w:val="24"/>
                <w:szCs w:val="24"/>
              </w:rPr>
            </w:pPr>
          </w:p>
        </w:tc>
      </w:tr>
      <w:tr w:rsidR="00057EB9" w14:paraId="4F2E9BCF" w14:textId="77777777">
        <w:trPr>
          <w:trHeight w:val="279"/>
        </w:trPr>
        <w:tc>
          <w:tcPr>
            <w:tcW w:w="1929" w:type="dxa"/>
          </w:tcPr>
          <w:p w14:paraId="4343C5E5" w14:textId="77777777" w:rsidR="00057EB9" w:rsidRDefault="00000000">
            <w:pPr>
              <w:rPr>
                <w:ins w:id="13" w:author="Shao" w:date="2025-02-20T16:21:00Z"/>
                <w:rFonts w:asciiTheme="minorHAnsi" w:eastAsia="宋体" w:hAnsiTheme="minorHAnsi"/>
                <w:sz w:val="24"/>
                <w:szCs w:val="24"/>
                <w:lang w:eastAsia="zh-CN"/>
              </w:rPr>
            </w:pPr>
            <w:del w:id="14" w:author="Shao" w:date="2025-02-20T16:21:00Z">
              <w:r>
                <w:rPr>
                  <w:rFonts w:asciiTheme="minorHAnsi" w:eastAsia="宋体" w:hAnsiTheme="minorHAnsi"/>
                  <w:sz w:val="24"/>
                  <w:szCs w:val="24"/>
                  <w:lang w:val="en-US" w:eastAsia="zh-CN"/>
                </w:rPr>
                <w:delText>BAC</w:delText>
              </w:r>
              <w:r>
                <w:rPr>
                  <w:rFonts w:asciiTheme="minorHAnsi" w:eastAsia="宋体" w:hAnsiTheme="minorHAnsi"/>
                  <w:sz w:val="24"/>
                  <w:szCs w:val="24"/>
                  <w:lang w:val="en-US" w:eastAsia="zh-CN"/>
                </w:rPr>
                <w:delText>代码</w:delText>
              </w:r>
              <w:r>
                <w:rPr>
                  <w:rFonts w:asciiTheme="minorHAnsi" w:eastAsia="宋体" w:hAnsiTheme="minorHAnsi"/>
                  <w:sz w:val="24"/>
                  <w:szCs w:val="24"/>
                </w:rPr>
                <w:delText xml:space="preserve">BAC CODE: </w:delText>
              </w:r>
            </w:del>
            <w:ins w:id="15" w:author="Shao" w:date="2025-02-20T16:21:00Z">
              <w:r>
                <w:rPr>
                  <w:rFonts w:asciiTheme="minorHAnsi" w:eastAsia="宋体" w:hAnsiTheme="minorHAnsi"/>
                  <w:sz w:val="24"/>
                  <w:szCs w:val="24"/>
                  <w:lang w:eastAsia="zh-CN"/>
                </w:rPr>
                <w:t>生产单元名称</w:t>
              </w:r>
            </w:ins>
          </w:p>
          <w:p w14:paraId="1A0BBB95" w14:textId="77777777" w:rsidR="00057EB9" w:rsidRDefault="00000000">
            <w:pPr>
              <w:rPr>
                <w:rFonts w:asciiTheme="minorHAnsi" w:eastAsia="宋体" w:hAnsiTheme="minorHAnsi"/>
                <w:sz w:val="24"/>
                <w:szCs w:val="24"/>
                <w:lang w:eastAsia="zh-CN"/>
              </w:rPr>
            </w:pPr>
            <w:ins w:id="16" w:author="Shao" w:date="2025-02-20T16:21:00Z">
              <w:r>
                <w:rPr>
                  <w:rFonts w:asciiTheme="minorHAnsi" w:eastAsia="宋体" w:hAnsiTheme="minorHAnsi"/>
                  <w:sz w:val="24"/>
                  <w:szCs w:val="24"/>
                  <w:lang w:eastAsia="zh-CN"/>
                </w:rPr>
                <w:t>UNIT NAME :</w:t>
              </w:r>
            </w:ins>
          </w:p>
        </w:tc>
        <w:tc>
          <w:tcPr>
            <w:tcW w:w="12348" w:type="dxa"/>
            <w:gridSpan w:val="3"/>
            <w:vAlign w:val="center"/>
          </w:tcPr>
          <w:p w14:paraId="4F28115A" w14:textId="77777777" w:rsidR="00057EB9" w:rsidRDefault="00000000">
            <w:pPr>
              <w:jc w:val="both"/>
              <w:rPr>
                <w:rFonts w:asciiTheme="minorHAnsi" w:eastAsia="宋体" w:hAnsiTheme="minorHAnsi"/>
                <w:sz w:val="24"/>
                <w:szCs w:val="24"/>
              </w:rPr>
            </w:pPr>
            <w:del w:id="17" w:author="Shao" w:date="2025-02-20T16:21:00Z">
              <w:r>
                <w:rPr>
                  <w:rFonts w:asciiTheme="minorHAnsi" w:eastAsia="宋体" w:hAnsiTheme="minorHAnsi"/>
                  <w:sz w:val="24"/>
                  <w:szCs w:val="24"/>
                  <w:lang w:val="en-US" w:eastAsia="zh-CN"/>
                </w:rPr>
                <w:delText>地址</w:delText>
              </w:r>
              <w:r>
                <w:rPr>
                  <w:rFonts w:asciiTheme="minorHAnsi" w:eastAsia="宋体" w:hAnsiTheme="minorHAnsi"/>
                  <w:sz w:val="24"/>
                  <w:szCs w:val="24"/>
                </w:rPr>
                <w:delText>ADDRESS</w:delText>
              </w:r>
            </w:del>
            <w:r>
              <w:rPr>
                <w:rFonts w:asciiTheme="minorHAnsi" w:eastAsia="宋体" w:hAnsiTheme="minorHAnsi"/>
                <w:sz w:val="24"/>
                <w:szCs w:val="24"/>
              </w:rPr>
              <w:t>:</w:t>
            </w:r>
          </w:p>
        </w:tc>
      </w:tr>
      <w:tr w:rsidR="00057EB9" w14:paraId="3B5956F9" w14:textId="77777777">
        <w:trPr>
          <w:trHeight w:val="576"/>
          <w:ins w:id="18" w:author="Shao" w:date="2025-02-20T16:21:00Z"/>
        </w:trPr>
        <w:tc>
          <w:tcPr>
            <w:tcW w:w="1929" w:type="dxa"/>
          </w:tcPr>
          <w:p w14:paraId="4A1C468A" w14:textId="77777777" w:rsidR="00057EB9" w:rsidRDefault="00000000">
            <w:pPr>
              <w:rPr>
                <w:ins w:id="19" w:author="Shao" w:date="2025-02-20T16:21:00Z"/>
                <w:rFonts w:asciiTheme="minorHAnsi" w:eastAsia="宋体" w:hAnsiTheme="minorHAnsi"/>
                <w:sz w:val="24"/>
                <w:szCs w:val="24"/>
                <w:lang w:val="en-US" w:eastAsia="zh-CN"/>
              </w:rPr>
            </w:pPr>
            <w:ins w:id="20" w:author="Shao" w:date="2025-02-20T16:21:00Z">
              <w:r>
                <w:rPr>
                  <w:rFonts w:asciiTheme="minorHAnsi" w:eastAsia="宋体" w:hAnsiTheme="minorHAnsi"/>
                  <w:sz w:val="24"/>
                  <w:szCs w:val="24"/>
                  <w:lang w:val="en-US" w:eastAsia="zh-CN"/>
                </w:rPr>
                <w:t>地址</w:t>
              </w:r>
              <w:r>
                <w:rPr>
                  <w:rFonts w:asciiTheme="minorHAnsi" w:eastAsia="宋体" w:hAnsiTheme="minorHAnsi"/>
                  <w:sz w:val="24"/>
                  <w:szCs w:val="24"/>
                </w:rPr>
                <w:t>ADDRESS </w:t>
              </w:r>
              <w:r>
                <w:rPr>
                  <w:rFonts w:asciiTheme="minorHAnsi" w:eastAsia="宋体" w:hAnsiTheme="minorHAnsi"/>
                  <w:sz w:val="24"/>
                  <w:szCs w:val="24"/>
                  <w:lang w:eastAsia="zh-CN"/>
                </w:rPr>
                <w:t>:</w:t>
              </w:r>
            </w:ins>
          </w:p>
        </w:tc>
        <w:tc>
          <w:tcPr>
            <w:tcW w:w="12348" w:type="dxa"/>
            <w:gridSpan w:val="3"/>
            <w:vAlign w:val="center"/>
          </w:tcPr>
          <w:p w14:paraId="39CAFD04" w14:textId="77777777" w:rsidR="00057EB9" w:rsidRDefault="00057EB9">
            <w:pPr>
              <w:jc w:val="both"/>
              <w:rPr>
                <w:ins w:id="21" w:author="Shao" w:date="2025-02-20T16:21:00Z"/>
                <w:rFonts w:asciiTheme="minorHAnsi" w:eastAsia="宋体" w:hAnsiTheme="minorHAnsi"/>
                <w:sz w:val="24"/>
                <w:szCs w:val="24"/>
              </w:rPr>
            </w:pPr>
          </w:p>
        </w:tc>
      </w:tr>
      <w:tr w:rsidR="00057EB9" w14:paraId="0CB571B1" w14:textId="77777777">
        <w:trPr>
          <w:trHeight w:val="576"/>
          <w:ins w:id="22" w:author="Shao" w:date="2025-02-21T15:09:00Z"/>
        </w:trPr>
        <w:tc>
          <w:tcPr>
            <w:tcW w:w="1929" w:type="dxa"/>
          </w:tcPr>
          <w:p w14:paraId="6D6A6419" w14:textId="77777777" w:rsidR="00057EB9" w:rsidRDefault="00000000">
            <w:pPr>
              <w:rPr>
                <w:ins w:id="23" w:author="Shao" w:date="2025-02-21T15:10:00Z"/>
                <w:rFonts w:asciiTheme="minorHAnsi" w:eastAsia="宋体" w:hAnsiTheme="minorHAnsi"/>
                <w:sz w:val="24"/>
                <w:szCs w:val="24"/>
                <w:lang w:val="en-US" w:eastAsia="zh-CN"/>
              </w:rPr>
            </w:pPr>
            <w:ins w:id="24" w:author="Shao" w:date="2025-02-21T15:09:00Z">
              <w:r>
                <w:rPr>
                  <w:rFonts w:asciiTheme="minorHAnsi" w:eastAsia="宋体" w:hAnsiTheme="minorHAnsi"/>
                  <w:sz w:val="24"/>
                  <w:szCs w:val="24"/>
                  <w:lang w:val="en-US" w:eastAsia="zh-CN"/>
                </w:rPr>
                <w:t>联系人</w:t>
              </w:r>
            </w:ins>
          </w:p>
          <w:p w14:paraId="258F0487" w14:textId="23C15073" w:rsidR="00057EB9" w:rsidRDefault="00000000">
            <w:pPr>
              <w:rPr>
                <w:ins w:id="25" w:author="Shao" w:date="2025-02-21T15:09:00Z"/>
                <w:rFonts w:asciiTheme="minorHAnsi" w:eastAsia="宋体" w:hAnsiTheme="minorHAnsi"/>
                <w:sz w:val="24"/>
                <w:szCs w:val="24"/>
                <w:lang w:val="en-US" w:eastAsia="zh-CN"/>
              </w:rPr>
            </w:pPr>
            <w:ins w:id="26" w:author="Shao" w:date="2025-02-21T15:10:00Z">
              <w:r>
                <w:rPr>
                  <w:rFonts w:asciiTheme="minorHAnsi" w:eastAsia="宋体" w:hAnsiTheme="minorHAnsi"/>
                  <w:sz w:val="24"/>
                  <w:szCs w:val="24"/>
                  <w:lang w:val="en-US" w:eastAsia="zh-CN"/>
                </w:rPr>
                <w:t>CONTA</w:t>
              </w:r>
            </w:ins>
            <w:ins w:id="27" w:author="山人" w:date="2025-02-21T15:15:00Z">
              <w:r>
                <w:rPr>
                  <w:rFonts w:asciiTheme="minorHAnsi" w:eastAsia="宋体" w:hAnsiTheme="minorHAnsi"/>
                  <w:sz w:val="24"/>
                  <w:szCs w:val="24"/>
                  <w:lang w:val="en-US" w:eastAsia="zh-CN"/>
                </w:rPr>
                <w:t>C</w:t>
              </w:r>
            </w:ins>
            <w:ins w:id="28" w:author="Shao" w:date="2025-02-21T15:10:00Z">
              <w:r>
                <w:rPr>
                  <w:rFonts w:asciiTheme="minorHAnsi" w:eastAsia="宋体" w:hAnsiTheme="minorHAnsi"/>
                  <w:sz w:val="24"/>
                  <w:szCs w:val="24"/>
                  <w:lang w:val="en-US" w:eastAsia="zh-CN"/>
                </w:rPr>
                <w:t>T</w:t>
              </w:r>
            </w:ins>
            <w:ins w:id="29" w:author="山人" w:date="2025-02-21T15:16:00Z">
              <w:r>
                <w:rPr>
                  <w:rFonts w:asciiTheme="minorHAnsi" w:eastAsia="宋体" w:hAnsiTheme="minorHAnsi"/>
                  <w:sz w:val="24"/>
                  <w:szCs w:val="24"/>
                  <w:lang w:val="en-US" w:eastAsia="zh-CN"/>
                </w:rPr>
                <w:t xml:space="preserve"> </w:t>
              </w:r>
              <w:del w:id="30" w:author="Shao" w:date="2025-02-21T15:30:00Z" w16du:dateUtc="2025-02-21T07:30:00Z">
                <w:r w:rsidDel="00761405">
                  <w:rPr>
                    <w:rFonts w:asciiTheme="minorHAnsi" w:eastAsia="宋体" w:hAnsiTheme="minorHAnsi"/>
                    <w:sz w:val="24"/>
                    <w:szCs w:val="24"/>
                    <w:lang w:val="en-US" w:eastAsia="zh-CN"/>
                  </w:rPr>
                  <w:delText>PERSON</w:delText>
                </w:r>
              </w:del>
            </w:ins>
            <w:ins w:id="31" w:author="Shao" w:date="2025-02-21T15:10:00Z">
              <w:del w:id="32" w:author="山人" w:date="2025-02-21T15:15:00Z">
                <w:r>
                  <w:rPr>
                    <w:rFonts w:asciiTheme="minorHAnsi" w:eastAsia="宋体" w:hAnsiTheme="minorHAnsi"/>
                    <w:sz w:val="24"/>
                    <w:szCs w:val="24"/>
                    <w:lang w:val="en-US" w:eastAsia="zh-CN"/>
                  </w:rPr>
                  <w:delText>OR</w:delText>
                </w:r>
              </w:del>
            </w:ins>
            <w:ins w:id="33" w:author="Shao" w:date="2025-02-21T15:11:00Z">
              <w:r>
                <w:rPr>
                  <w:rFonts w:asciiTheme="minorHAnsi" w:eastAsia="宋体" w:hAnsiTheme="minorHAnsi"/>
                  <w:sz w:val="24"/>
                  <w:szCs w:val="24"/>
                  <w:lang w:val="en-US" w:eastAsia="zh-CN"/>
                </w:rPr>
                <w:t>:</w:t>
              </w:r>
            </w:ins>
          </w:p>
        </w:tc>
        <w:tc>
          <w:tcPr>
            <w:tcW w:w="4116" w:type="dxa"/>
            <w:vAlign w:val="center"/>
          </w:tcPr>
          <w:p w14:paraId="7AAD62D1" w14:textId="77777777" w:rsidR="00057EB9" w:rsidRDefault="00057EB9">
            <w:pPr>
              <w:jc w:val="both"/>
              <w:rPr>
                <w:ins w:id="34" w:author="Shao" w:date="2025-02-21T15:09:00Z"/>
                <w:rFonts w:asciiTheme="minorHAnsi" w:eastAsia="宋体" w:hAnsiTheme="minorHAnsi"/>
                <w:sz w:val="24"/>
                <w:szCs w:val="24"/>
              </w:rPr>
            </w:pPr>
          </w:p>
        </w:tc>
        <w:tc>
          <w:tcPr>
            <w:tcW w:w="2881" w:type="dxa"/>
            <w:vAlign w:val="center"/>
          </w:tcPr>
          <w:p w14:paraId="68B4D978" w14:textId="77777777" w:rsidR="00057EB9" w:rsidRDefault="00000000">
            <w:pPr>
              <w:jc w:val="both"/>
              <w:rPr>
                <w:ins w:id="35" w:author="Shao" w:date="2025-02-21T15:10:00Z"/>
                <w:rFonts w:asciiTheme="minorHAnsi" w:eastAsia="宋体" w:hAnsiTheme="minorHAnsi"/>
                <w:sz w:val="24"/>
                <w:szCs w:val="24"/>
                <w:lang w:eastAsia="zh-CN"/>
              </w:rPr>
            </w:pPr>
            <w:ins w:id="36" w:author="Shao" w:date="2025-02-21T15:10:00Z">
              <w:r>
                <w:rPr>
                  <w:rFonts w:asciiTheme="minorHAnsi" w:eastAsia="宋体" w:hAnsiTheme="minorHAnsi"/>
                  <w:sz w:val="24"/>
                  <w:szCs w:val="24"/>
                  <w:lang w:eastAsia="zh-CN"/>
                </w:rPr>
                <w:t>联系方式</w:t>
              </w:r>
            </w:ins>
          </w:p>
          <w:p w14:paraId="7D07C002" w14:textId="77777777" w:rsidR="00057EB9" w:rsidRDefault="00000000">
            <w:pPr>
              <w:jc w:val="both"/>
              <w:rPr>
                <w:ins w:id="37" w:author="Shao" w:date="2025-02-21T15:09:00Z"/>
                <w:rFonts w:asciiTheme="minorHAnsi" w:eastAsia="宋体" w:hAnsiTheme="minorHAnsi"/>
                <w:sz w:val="24"/>
                <w:szCs w:val="24"/>
                <w:lang w:eastAsia="zh-CN"/>
              </w:rPr>
            </w:pPr>
            <w:ins w:id="38" w:author="Shao" w:date="2025-02-21T15:11:00Z">
              <w:r>
                <w:rPr>
                  <w:rFonts w:asciiTheme="minorHAnsi" w:eastAsia="宋体" w:hAnsiTheme="minorHAnsi"/>
                  <w:sz w:val="24"/>
                  <w:szCs w:val="24"/>
                  <w:lang w:eastAsia="zh-CN"/>
                </w:rPr>
                <w:t>CONTA</w:t>
              </w:r>
            </w:ins>
            <w:ins w:id="39" w:author="山人" w:date="2025-02-21T15:16:00Z">
              <w:r>
                <w:rPr>
                  <w:rFonts w:asciiTheme="minorHAnsi" w:eastAsia="宋体" w:hAnsiTheme="minorHAnsi"/>
                  <w:sz w:val="24"/>
                  <w:szCs w:val="24"/>
                  <w:lang w:val="en-US" w:eastAsia="zh-CN"/>
                </w:rPr>
                <w:t>C</w:t>
              </w:r>
            </w:ins>
            <w:ins w:id="40" w:author="Shao" w:date="2025-02-21T15:11:00Z">
              <w:r>
                <w:rPr>
                  <w:rFonts w:asciiTheme="minorHAnsi" w:eastAsia="宋体" w:hAnsiTheme="minorHAnsi"/>
                  <w:sz w:val="24"/>
                  <w:szCs w:val="24"/>
                  <w:lang w:eastAsia="zh-CN"/>
                </w:rPr>
                <w:t>T</w:t>
              </w:r>
              <w:del w:id="41" w:author="山人" w:date="2025-02-21T15:16:00Z">
                <w:r>
                  <w:rPr>
                    <w:rFonts w:asciiTheme="minorHAnsi" w:eastAsia="宋体" w:hAnsiTheme="minorHAnsi"/>
                    <w:sz w:val="24"/>
                    <w:szCs w:val="24"/>
                    <w:lang w:eastAsia="zh-CN"/>
                  </w:rPr>
                  <w:delText>ES</w:delText>
                </w:r>
              </w:del>
            </w:ins>
            <w:ins w:id="42" w:author="山人" w:date="2025-02-21T15:16:00Z">
              <w:r>
                <w:rPr>
                  <w:rFonts w:asciiTheme="minorHAnsi" w:eastAsia="宋体" w:hAnsiTheme="minorHAnsi"/>
                  <w:sz w:val="24"/>
                  <w:szCs w:val="24"/>
                  <w:lang w:val="en-US" w:eastAsia="zh-CN"/>
                </w:rPr>
                <w:t xml:space="preserve"> DETAILS</w:t>
              </w:r>
            </w:ins>
            <w:ins w:id="43" w:author="Shao" w:date="2025-02-21T15:11:00Z">
              <w:r>
                <w:rPr>
                  <w:rFonts w:asciiTheme="minorHAnsi" w:eastAsia="宋体" w:hAnsiTheme="minorHAnsi"/>
                  <w:sz w:val="24"/>
                  <w:szCs w:val="24"/>
                  <w:lang w:eastAsia="zh-CN"/>
                </w:rPr>
                <w:t> :</w:t>
              </w:r>
            </w:ins>
          </w:p>
        </w:tc>
        <w:tc>
          <w:tcPr>
            <w:tcW w:w="5351" w:type="dxa"/>
            <w:vAlign w:val="center"/>
          </w:tcPr>
          <w:p w14:paraId="2D5E10C0" w14:textId="77777777" w:rsidR="00057EB9" w:rsidRDefault="00057EB9">
            <w:pPr>
              <w:jc w:val="both"/>
              <w:rPr>
                <w:ins w:id="44" w:author="Shao" w:date="2025-02-21T15:09:00Z"/>
                <w:rFonts w:asciiTheme="minorHAnsi" w:eastAsia="宋体" w:hAnsiTheme="minorHAnsi"/>
                <w:sz w:val="24"/>
                <w:szCs w:val="24"/>
              </w:rPr>
            </w:pPr>
          </w:p>
        </w:tc>
      </w:tr>
    </w:tbl>
    <w:p w14:paraId="27D741E8" w14:textId="77777777" w:rsidR="00057EB9" w:rsidRDefault="00000000">
      <w:pPr>
        <w:rPr>
          <w:rFonts w:asciiTheme="minorHAnsi" w:eastAsia="宋体" w:hAnsiTheme="minorHAnsi"/>
          <w:sz w:val="24"/>
          <w:szCs w:val="24"/>
        </w:rPr>
      </w:pPr>
      <w:r>
        <w:rPr>
          <w:rFonts w:asciiTheme="minorHAnsi" w:eastAsia="宋体" w:hAnsiTheme="minorHAnsi"/>
          <w:sz w:val="24"/>
          <w:szCs w:val="24"/>
          <w:lang w:val="en-US" w:eastAsia="zh-CN"/>
        </w:rPr>
        <w:t>申请如下的豁免</w:t>
      </w:r>
      <w:r>
        <w:rPr>
          <w:rFonts w:asciiTheme="minorHAnsi" w:eastAsia="宋体" w:hAnsiTheme="minorHAnsi"/>
          <w:sz w:val="24"/>
          <w:szCs w:val="24"/>
        </w:rPr>
        <w:t xml:space="preserve">REQUESTS THE FOLLOWING DEROGATION: </w:t>
      </w:r>
    </w:p>
    <w:tbl>
      <w:tblPr>
        <w:tblStyle w:val="a8"/>
        <w:tblW w:w="14317" w:type="dxa"/>
        <w:tblInd w:w="-5" w:type="dxa"/>
        <w:tblLayout w:type="fixed"/>
        <w:tblLook w:val="04A0" w:firstRow="1" w:lastRow="0" w:firstColumn="1" w:lastColumn="0" w:noHBand="0" w:noVBand="1"/>
        <w:tblPrChange w:id="45" w:author="Shao" w:date="2025-02-21T15:30:00Z" w16du:dateUtc="2025-02-21T07:30:00Z">
          <w:tblPr>
            <w:tblStyle w:val="a8"/>
            <w:tblW w:w="14317" w:type="dxa"/>
            <w:tblInd w:w="-5" w:type="dxa"/>
            <w:tblLayout w:type="fixed"/>
            <w:tblLook w:val="04A0" w:firstRow="1" w:lastRow="0" w:firstColumn="1" w:lastColumn="0" w:noHBand="0" w:noVBand="1"/>
          </w:tblPr>
        </w:tblPrChange>
      </w:tblPr>
      <w:tblGrid>
        <w:gridCol w:w="1560"/>
        <w:gridCol w:w="1701"/>
        <w:gridCol w:w="2835"/>
        <w:gridCol w:w="3118"/>
        <w:gridCol w:w="2693"/>
        <w:gridCol w:w="2410"/>
        <w:tblGridChange w:id="46">
          <w:tblGrid>
            <w:gridCol w:w="1560"/>
            <w:gridCol w:w="1701"/>
            <w:gridCol w:w="2835"/>
            <w:gridCol w:w="2693"/>
            <w:gridCol w:w="425"/>
            <w:gridCol w:w="2693"/>
            <w:gridCol w:w="2410"/>
          </w:tblGrid>
        </w:tblGridChange>
      </w:tblGrid>
      <w:tr w:rsidR="00057EB9" w14:paraId="40F85C99" w14:textId="77777777" w:rsidTr="00761405">
        <w:trPr>
          <w:ins w:id="47" w:author="Shao" w:date="2025-02-20T16:23:00Z"/>
        </w:trPr>
        <w:tc>
          <w:tcPr>
            <w:tcW w:w="1560" w:type="dxa"/>
            <w:vAlign w:val="center"/>
            <w:tcPrChange w:id="48" w:author="Shao" w:date="2025-02-21T15:30:00Z" w16du:dateUtc="2025-02-21T07:30:00Z">
              <w:tcPr>
                <w:tcW w:w="1560" w:type="dxa"/>
                <w:vAlign w:val="center"/>
              </w:tcPr>
            </w:tcPrChange>
          </w:tcPr>
          <w:p w14:paraId="08083A60" w14:textId="77777777" w:rsidR="00057EB9" w:rsidRDefault="00000000">
            <w:pPr>
              <w:jc w:val="center"/>
              <w:rPr>
                <w:ins w:id="49" w:author="Shao" w:date="2025-02-20T16:23:00Z"/>
                <w:rFonts w:asciiTheme="minorHAnsi" w:eastAsia="宋体" w:hAnsiTheme="minorHAnsi"/>
                <w:sz w:val="24"/>
                <w:szCs w:val="24"/>
                <w:lang w:eastAsia="zh-CN"/>
              </w:rPr>
            </w:pPr>
            <w:ins w:id="50" w:author="Shao" w:date="2025-02-20T16:23:00Z">
              <w:r>
                <w:rPr>
                  <w:rFonts w:asciiTheme="minorHAnsi" w:eastAsia="宋体" w:hAnsiTheme="minorHAnsi"/>
                  <w:sz w:val="24"/>
                  <w:szCs w:val="24"/>
                  <w:lang w:val="en-US" w:eastAsia="zh-CN"/>
                </w:rPr>
                <w:t>地块编号</w:t>
              </w:r>
            </w:ins>
            <w:ins w:id="51" w:author="Shao" w:date="2025-02-21T14:28:00Z">
              <w:r>
                <w:rPr>
                  <w:rFonts w:asciiTheme="minorHAnsi" w:eastAsia="宋体" w:hAnsiTheme="minorHAnsi"/>
                  <w:sz w:val="24"/>
                  <w:szCs w:val="24"/>
                  <w:lang w:eastAsia="zh-CN"/>
                </w:rPr>
                <w:t>Plot No.</w:t>
              </w:r>
            </w:ins>
          </w:p>
        </w:tc>
        <w:tc>
          <w:tcPr>
            <w:tcW w:w="1701" w:type="dxa"/>
            <w:vAlign w:val="center"/>
            <w:tcPrChange w:id="52" w:author="Shao" w:date="2025-02-21T15:30:00Z" w16du:dateUtc="2025-02-21T07:30:00Z">
              <w:tcPr>
                <w:tcW w:w="1701" w:type="dxa"/>
                <w:vAlign w:val="center"/>
              </w:tcPr>
            </w:tcPrChange>
          </w:tcPr>
          <w:p w14:paraId="3EB4273A" w14:textId="77777777" w:rsidR="00057EB9" w:rsidRDefault="00000000">
            <w:pPr>
              <w:jc w:val="center"/>
              <w:rPr>
                <w:ins w:id="53" w:author="Shao" w:date="2025-02-20T16:23:00Z"/>
                <w:rFonts w:asciiTheme="minorHAnsi" w:eastAsia="宋体" w:hAnsiTheme="minorHAnsi"/>
                <w:sz w:val="24"/>
                <w:szCs w:val="24"/>
              </w:rPr>
            </w:pPr>
            <w:ins w:id="54" w:author="Shao" w:date="2025-02-20T16:23:00Z">
              <w:r>
                <w:rPr>
                  <w:rFonts w:asciiTheme="minorHAnsi" w:eastAsia="宋体" w:hAnsiTheme="minorHAnsi"/>
                  <w:sz w:val="24"/>
                  <w:szCs w:val="24"/>
                  <w:lang w:val="en-US" w:eastAsia="zh-CN"/>
                </w:rPr>
                <w:t>面积</w:t>
              </w:r>
              <w:r>
                <w:rPr>
                  <w:rFonts w:asciiTheme="minorHAnsi" w:eastAsia="宋体" w:hAnsiTheme="minorHAnsi"/>
                  <w:sz w:val="24"/>
                  <w:szCs w:val="24"/>
                </w:rPr>
                <w:t>Surface (ha)</w:t>
              </w:r>
            </w:ins>
          </w:p>
        </w:tc>
        <w:tc>
          <w:tcPr>
            <w:tcW w:w="2835" w:type="dxa"/>
            <w:vAlign w:val="center"/>
            <w:tcPrChange w:id="55" w:author="Shao" w:date="2025-02-21T15:30:00Z" w16du:dateUtc="2025-02-21T07:30:00Z">
              <w:tcPr>
                <w:tcW w:w="2835" w:type="dxa"/>
                <w:vAlign w:val="center"/>
              </w:tcPr>
            </w:tcPrChange>
          </w:tcPr>
          <w:p w14:paraId="2051B84F" w14:textId="77777777" w:rsidR="00057EB9" w:rsidRDefault="00000000">
            <w:pPr>
              <w:jc w:val="center"/>
              <w:rPr>
                <w:ins w:id="56" w:author="Shao" w:date="2025-02-20T16:23:00Z"/>
                <w:rFonts w:asciiTheme="minorHAnsi" w:eastAsia="宋体" w:hAnsiTheme="minorHAnsi"/>
                <w:sz w:val="24"/>
                <w:szCs w:val="24"/>
                <w:lang w:eastAsia="zh-CN"/>
              </w:rPr>
            </w:pPr>
            <w:ins w:id="57" w:author="Shao" w:date="2025-02-21T15:11:00Z">
              <w:r>
                <w:rPr>
                  <w:rFonts w:asciiTheme="minorHAnsi" w:eastAsia="宋体" w:hAnsiTheme="minorHAnsi"/>
                  <w:sz w:val="24"/>
                  <w:szCs w:val="24"/>
                  <w:lang w:val="en-US" w:eastAsia="zh-CN"/>
                </w:rPr>
                <w:t>作物类型（一年生或多年生作物）</w:t>
              </w:r>
              <w:r>
                <w:rPr>
                  <w:rFonts w:asciiTheme="minorHAnsi" w:eastAsia="宋体" w:hAnsiTheme="minorHAnsi"/>
                  <w:sz w:val="24"/>
                  <w:szCs w:val="24"/>
                </w:rPr>
                <w:t>Crop type (annual or perennial crop)</w:t>
              </w:r>
            </w:ins>
          </w:p>
        </w:tc>
        <w:tc>
          <w:tcPr>
            <w:tcW w:w="3118" w:type="dxa"/>
            <w:vAlign w:val="center"/>
            <w:tcPrChange w:id="58" w:author="Shao" w:date="2025-02-21T15:30:00Z" w16du:dateUtc="2025-02-21T07:30:00Z">
              <w:tcPr>
                <w:tcW w:w="2693" w:type="dxa"/>
                <w:vAlign w:val="center"/>
              </w:tcPr>
            </w:tcPrChange>
          </w:tcPr>
          <w:p w14:paraId="7A18792D" w14:textId="77777777" w:rsidR="00057EB9" w:rsidRDefault="00000000">
            <w:pPr>
              <w:jc w:val="center"/>
              <w:rPr>
                <w:ins w:id="59" w:author="Shao" w:date="2025-02-20T16:23:00Z"/>
                <w:rFonts w:asciiTheme="minorHAnsi" w:eastAsia="宋体" w:hAnsiTheme="minorHAnsi"/>
                <w:sz w:val="24"/>
                <w:szCs w:val="24"/>
              </w:rPr>
            </w:pPr>
            <w:ins w:id="60" w:author="Shao" w:date="2025-02-21T15:11:00Z">
              <w:r>
                <w:rPr>
                  <w:rFonts w:asciiTheme="minorHAnsi" w:eastAsia="宋体" w:hAnsiTheme="minorHAnsi"/>
                  <w:sz w:val="24"/>
                  <w:szCs w:val="24"/>
                  <w:lang w:val="en-US" w:eastAsia="zh-CN"/>
                </w:rPr>
                <w:t>最后一次使用</w:t>
              </w:r>
              <w:del w:id="61" w:author="山人" w:date="2025-02-21T15:16:00Z">
                <w:r>
                  <w:rPr>
                    <w:rFonts w:asciiTheme="minorHAnsi" w:eastAsia="宋体" w:hAnsiTheme="minorHAnsi"/>
                    <w:sz w:val="24"/>
                    <w:szCs w:val="24"/>
                    <w:lang w:eastAsia="zh-CN"/>
                  </w:rPr>
                  <w:delText xml:space="preserve">CU </w:delText>
                </w:r>
              </w:del>
            </w:ins>
            <w:ins w:id="62" w:author="山人" w:date="2025-02-21T15:16:00Z">
              <w:r w:rsidRPr="00761405">
                <w:rPr>
                  <w:rFonts w:asciiTheme="minorHAnsi" w:eastAsia="宋体" w:hAnsiTheme="minorHAnsi"/>
                  <w:sz w:val="24"/>
                  <w:szCs w:val="24"/>
                  <w:lang w:eastAsia="zh-CN"/>
                  <w:rPrChange w:id="63" w:author="Shao" w:date="2025-02-21T15:29:00Z" w16du:dateUtc="2025-02-21T07:29:00Z">
                    <w:rPr>
                      <w:rFonts w:asciiTheme="minorHAnsi" w:eastAsia="宋体" w:hAnsiTheme="minorHAnsi"/>
                      <w:sz w:val="24"/>
                      <w:szCs w:val="24"/>
                      <w:lang w:val="en-US" w:eastAsia="zh-CN"/>
                    </w:rPr>
                  </w:rPrChange>
                </w:rPr>
                <w:t>(EU)2021/</w:t>
              </w:r>
            </w:ins>
            <w:ins w:id="64" w:author="Shao" w:date="2025-02-21T15:11:00Z">
              <w:r>
                <w:rPr>
                  <w:rFonts w:asciiTheme="minorHAnsi" w:eastAsia="宋体" w:hAnsiTheme="minorHAnsi"/>
                  <w:sz w:val="24"/>
                  <w:szCs w:val="24"/>
                  <w:lang w:eastAsia="zh-CN"/>
                </w:rPr>
                <w:t>1165</w:t>
              </w:r>
              <w:del w:id="65" w:author="山人" w:date="2025-02-21T15:16:00Z">
                <w:r>
                  <w:rPr>
                    <w:rFonts w:asciiTheme="minorHAnsi" w:eastAsia="宋体" w:hAnsiTheme="minorHAnsi"/>
                    <w:sz w:val="24"/>
                    <w:szCs w:val="24"/>
                    <w:lang w:eastAsia="zh-CN"/>
                  </w:rPr>
                  <w:delText>/21</w:delText>
                </w:r>
              </w:del>
              <w:r>
                <w:rPr>
                  <w:rFonts w:asciiTheme="minorHAnsi" w:eastAsia="宋体" w:hAnsiTheme="minorHAnsi"/>
                  <w:sz w:val="24"/>
                  <w:szCs w:val="24"/>
                  <w:lang w:val="en-US" w:eastAsia="zh-CN"/>
                </w:rPr>
                <w:t>法规所规定的禁用物质的日期</w:t>
              </w:r>
              <w:r>
                <w:rPr>
                  <w:rFonts w:asciiTheme="minorHAnsi" w:eastAsia="宋体" w:hAnsiTheme="minorHAnsi"/>
                  <w:sz w:val="24"/>
                  <w:szCs w:val="24"/>
                </w:rPr>
                <w:t xml:space="preserve">Last use of substances not </w:t>
              </w:r>
              <w:r>
                <w:rPr>
                  <w:rFonts w:asciiTheme="minorHAnsi" w:eastAsia="宋体" w:hAnsiTheme="minorHAnsi"/>
                  <w:sz w:val="24"/>
                  <w:szCs w:val="24"/>
                  <w:lang w:eastAsia="zh-CN"/>
                </w:rPr>
                <w:t>authoris</w:t>
              </w:r>
              <w:r>
                <w:rPr>
                  <w:rFonts w:asciiTheme="minorHAnsi" w:eastAsia="宋体" w:hAnsiTheme="minorHAnsi"/>
                  <w:sz w:val="24"/>
                  <w:szCs w:val="24"/>
                </w:rPr>
                <w:t xml:space="preserve">ed by Reg. </w:t>
              </w:r>
            </w:ins>
            <w:ins w:id="66" w:author="山人" w:date="2025-02-21T15:16:00Z">
              <w:r>
                <w:rPr>
                  <w:rFonts w:asciiTheme="minorHAnsi" w:eastAsia="宋体" w:hAnsiTheme="minorHAnsi"/>
                  <w:sz w:val="24"/>
                  <w:szCs w:val="24"/>
                  <w:lang w:val="en-US" w:eastAsia="zh-CN"/>
                </w:rPr>
                <w:t>(</w:t>
              </w:r>
            </w:ins>
            <w:ins w:id="67" w:author="Shao" w:date="2025-02-21T15:11:00Z">
              <w:del w:id="68" w:author="山人" w:date="2025-02-21T15:16:00Z">
                <w:r>
                  <w:rPr>
                    <w:rFonts w:asciiTheme="minorHAnsi" w:eastAsia="宋体" w:hAnsiTheme="minorHAnsi"/>
                    <w:sz w:val="24"/>
                    <w:szCs w:val="24"/>
                  </w:rPr>
                  <w:delText>C</w:delText>
                </w:r>
              </w:del>
              <w:r>
                <w:rPr>
                  <w:rFonts w:asciiTheme="minorHAnsi" w:eastAsia="宋体" w:hAnsiTheme="minorHAnsi"/>
                  <w:sz w:val="24"/>
                  <w:szCs w:val="24"/>
                </w:rPr>
                <w:t>E</w:t>
              </w:r>
            </w:ins>
            <w:ins w:id="69" w:author="山人" w:date="2025-02-21T15:16:00Z">
              <w:r>
                <w:rPr>
                  <w:rFonts w:asciiTheme="minorHAnsi" w:eastAsia="宋体" w:hAnsiTheme="minorHAnsi"/>
                  <w:sz w:val="24"/>
                  <w:szCs w:val="24"/>
                  <w:lang w:val="en-US" w:eastAsia="zh-CN"/>
                </w:rPr>
                <w:t>U)</w:t>
              </w:r>
            </w:ins>
            <w:ins w:id="70" w:author="山人" w:date="2025-02-21T15:17:00Z">
              <w:r>
                <w:rPr>
                  <w:rFonts w:asciiTheme="minorHAnsi" w:eastAsia="宋体" w:hAnsiTheme="minorHAnsi"/>
                  <w:sz w:val="24"/>
                  <w:szCs w:val="24"/>
                  <w:lang w:val="en-US" w:eastAsia="zh-CN"/>
                </w:rPr>
                <w:t xml:space="preserve"> 2021/</w:t>
              </w:r>
            </w:ins>
            <w:ins w:id="71" w:author="Shao" w:date="2025-02-21T15:11:00Z">
              <w:del w:id="72" w:author="山人" w:date="2025-02-21T15:17:00Z">
                <w:r>
                  <w:rPr>
                    <w:rFonts w:asciiTheme="minorHAnsi" w:eastAsia="宋体" w:hAnsiTheme="minorHAnsi"/>
                    <w:sz w:val="24"/>
                    <w:szCs w:val="24"/>
                  </w:rPr>
                  <w:delText xml:space="preserve"> </w:delText>
                </w:r>
              </w:del>
              <w:r>
                <w:rPr>
                  <w:rFonts w:asciiTheme="minorHAnsi" w:eastAsia="宋体" w:hAnsiTheme="minorHAnsi"/>
                  <w:sz w:val="24"/>
                  <w:szCs w:val="24"/>
                </w:rPr>
                <w:t>1165</w:t>
              </w:r>
              <w:del w:id="73" w:author="山人" w:date="2025-02-21T15:17:00Z">
                <w:r>
                  <w:rPr>
                    <w:rFonts w:asciiTheme="minorHAnsi" w:eastAsia="宋体" w:hAnsiTheme="minorHAnsi"/>
                    <w:sz w:val="24"/>
                    <w:szCs w:val="24"/>
                  </w:rPr>
                  <w:delText>/21</w:delText>
                </w:r>
              </w:del>
            </w:ins>
          </w:p>
        </w:tc>
        <w:tc>
          <w:tcPr>
            <w:tcW w:w="2693" w:type="dxa"/>
            <w:vAlign w:val="center"/>
            <w:tcPrChange w:id="74" w:author="Shao" w:date="2025-02-21T15:30:00Z" w16du:dateUtc="2025-02-21T07:30:00Z">
              <w:tcPr>
                <w:tcW w:w="3118" w:type="dxa"/>
                <w:gridSpan w:val="2"/>
                <w:vAlign w:val="center"/>
              </w:tcPr>
            </w:tcPrChange>
          </w:tcPr>
          <w:p w14:paraId="17EDA252" w14:textId="77777777" w:rsidR="00057EB9" w:rsidRDefault="00000000">
            <w:pPr>
              <w:spacing w:after="160" w:line="259" w:lineRule="auto"/>
              <w:jc w:val="center"/>
              <w:rPr>
                <w:ins w:id="75" w:author="Shao" w:date="2025-02-20T16:23:00Z"/>
                <w:rFonts w:asciiTheme="minorHAnsi" w:eastAsia="宋体" w:hAnsiTheme="minorHAnsi"/>
                <w:sz w:val="24"/>
                <w:szCs w:val="24"/>
                <w:lang w:eastAsia="zh-CN"/>
              </w:rPr>
            </w:pPr>
            <w:ins w:id="76" w:author="Shao" w:date="2025-02-20T16:23:00Z">
              <w:r>
                <w:rPr>
                  <w:rFonts w:asciiTheme="minorHAnsi" w:eastAsia="宋体" w:hAnsiTheme="minorHAnsi"/>
                  <w:sz w:val="24"/>
                  <w:szCs w:val="24"/>
                  <w:lang w:val="en-US" w:eastAsia="zh-CN"/>
                </w:rPr>
                <w:t>申请</w:t>
              </w:r>
            </w:ins>
            <w:ins w:id="77" w:author="Shao" w:date="2025-02-21T15:07:00Z">
              <w:r>
                <w:rPr>
                  <w:rFonts w:asciiTheme="minorHAnsi" w:eastAsia="宋体" w:hAnsiTheme="minorHAnsi"/>
                  <w:sz w:val="24"/>
                  <w:szCs w:val="24"/>
                  <w:lang w:val="en-US" w:eastAsia="zh-CN"/>
                </w:rPr>
                <w:t>开始</w:t>
              </w:r>
            </w:ins>
            <w:ins w:id="78" w:author="Shao" w:date="2025-02-20T16:23:00Z">
              <w:r>
                <w:rPr>
                  <w:rFonts w:asciiTheme="minorHAnsi" w:eastAsia="宋体" w:hAnsiTheme="minorHAnsi"/>
                  <w:sz w:val="24"/>
                  <w:szCs w:val="24"/>
                  <w:lang w:val="en-US" w:eastAsia="zh-CN"/>
                </w:rPr>
                <w:t>有机转换的日期</w:t>
              </w:r>
              <w:r>
                <w:rPr>
                  <w:rFonts w:asciiTheme="minorHAnsi" w:eastAsia="宋体" w:hAnsiTheme="minorHAnsi"/>
                  <w:sz w:val="24"/>
                  <w:szCs w:val="24"/>
                </w:rPr>
                <w:t xml:space="preserve">Requested </w:t>
              </w:r>
            </w:ins>
            <w:ins w:id="79" w:author="Shao" w:date="2025-02-21T15:08:00Z">
              <w:r>
                <w:rPr>
                  <w:rFonts w:asciiTheme="minorHAnsi" w:eastAsia="宋体" w:hAnsiTheme="minorHAnsi"/>
                  <w:sz w:val="24"/>
                  <w:szCs w:val="24"/>
                  <w:lang w:eastAsia="zh-CN"/>
                </w:rPr>
                <w:t xml:space="preserve">Beginning </w:t>
              </w:r>
              <w:r>
                <w:rPr>
                  <w:rFonts w:asciiTheme="minorHAnsi" w:eastAsia="宋体" w:hAnsiTheme="minorHAnsi"/>
                  <w:sz w:val="24"/>
                  <w:szCs w:val="24"/>
                </w:rPr>
                <w:t>Date</w:t>
              </w:r>
              <w:r>
                <w:rPr>
                  <w:rFonts w:asciiTheme="minorHAnsi" w:eastAsia="宋体" w:hAnsiTheme="minorHAnsi"/>
                  <w:sz w:val="24"/>
                  <w:szCs w:val="24"/>
                  <w:lang w:eastAsia="zh-CN"/>
                </w:rPr>
                <w:t xml:space="preserve"> </w:t>
              </w:r>
            </w:ins>
            <w:ins w:id="80" w:author="Shao" w:date="2025-02-20T16:23:00Z">
              <w:r>
                <w:rPr>
                  <w:rFonts w:asciiTheme="minorHAnsi" w:eastAsia="宋体" w:hAnsiTheme="minorHAnsi"/>
                  <w:sz w:val="24"/>
                  <w:szCs w:val="24"/>
                </w:rPr>
                <w:t>of Conversion</w:t>
              </w:r>
            </w:ins>
          </w:p>
        </w:tc>
        <w:tc>
          <w:tcPr>
            <w:tcW w:w="2410" w:type="dxa"/>
            <w:vAlign w:val="center"/>
            <w:tcPrChange w:id="81" w:author="Shao" w:date="2025-02-21T15:30:00Z" w16du:dateUtc="2025-02-21T07:30:00Z">
              <w:tcPr>
                <w:tcW w:w="2410" w:type="dxa"/>
                <w:vAlign w:val="center"/>
              </w:tcPr>
            </w:tcPrChange>
          </w:tcPr>
          <w:p w14:paraId="1278D7B8" w14:textId="77777777" w:rsidR="00057EB9" w:rsidRDefault="00000000">
            <w:pPr>
              <w:jc w:val="center"/>
              <w:rPr>
                <w:ins w:id="82" w:author="Shao" w:date="2025-02-20T16:23:00Z"/>
                <w:rFonts w:asciiTheme="minorHAnsi" w:eastAsia="宋体" w:hAnsiTheme="minorHAnsi"/>
                <w:sz w:val="24"/>
                <w:szCs w:val="24"/>
                <w:lang w:eastAsia="zh-CN"/>
              </w:rPr>
            </w:pPr>
            <w:ins w:id="83" w:author="Shao" w:date="2025-02-21T14:29:00Z">
              <w:r>
                <w:rPr>
                  <w:rFonts w:asciiTheme="minorHAnsi" w:eastAsia="宋体" w:hAnsiTheme="minorHAnsi"/>
                  <w:sz w:val="24"/>
                  <w:szCs w:val="24"/>
                  <w:lang w:val="en-US" w:eastAsia="zh-CN"/>
                </w:rPr>
                <w:t>GPS</w:t>
              </w:r>
              <w:r>
                <w:rPr>
                  <w:rFonts w:asciiTheme="minorHAnsi" w:eastAsia="宋体" w:hAnsiTheme="minorHAnsi"/>
                  <w:sz w:val="24"/>
                  <w:szCs w:val="24"/>
                  <w:lang w:val="en-US" w:eastAsia="zh-CN"/>
                </w:rPr>
                <w:t>定位点</w:t>
              </w:r>
              <w:r>
                <w:rPr>
                  <w:rFonts w:asciiTheme="minorHAnsi" w:eastAsia="宋体" w:hAnsiTheme="minorHAnsi"/>
                  <w:sz w:val="24"/>
                  <w:szCs w:val="24"/>
                </w:rPr>
                <w:t>GPS</w:t>
              </w:r>
              <w:r>
                <w:rPr>
                  <w:rFonts w:asciiTheme="minorHAnsi" w:eastAsia="宋体" w:hAnsiTheme="minorHAnsi"/>
                  <w:sz w:val="24"/>
                  <w:szCs w:val="24"/>
                  <w:lang w:eastAsia="zh-CN"/>
                </w:rPr>
                <w:t xml:space="preserve"> Location</w:t>
              </w:r>
            </w:ins>
          </w:p>
        </w:tc>
      </w:tr>
      <w:tr w:rsidR="00057EB9" w14:paraId="267FC8D9" w14:textId="77777777" w:rsidTr="00761405">
        <w:trPr>
          <w:ins w:id="84" w:author="Shao" w:date="2025-02-20T16:23:00Z"/>
        </w:trPr>
        <w:tc>
          <w:tcPr>
            <w:tcW w:w="1560" w:type="dxa"/>
            <w:vAlign w:val="center"/>
            <w:tcPrChange w:id="85" w:author="Shao" w:date="2025-02-21T15:30:00Z" w16du:dateUtc="2025-02-21T07:30:00Z">
              <w:tcPr>
                <w:tcW w:w="1560" w:type="dxa"/>
                <w:vAlign w:val="center"/>
              </w:tcPr>
            </w:tcPrChange>
          </w:tcPr>
          <w:p w14:paraId="1305409D" w14:textId="77777777" w:rsidR="00057EB9" w:rsidRDefault="00057EB9">
            <w:pPr>
              <w:jc w:val="center"/>
              <w:rPr>
                <w:ins w:id="86" w:author="Shao" w:date="2025-02-20T16:23:00Z"/>
                <w:rFonts w:asciiTheme="minorHAnsi" w:eastAsia="宋体" w:hAnsiTheme="minorHAnsi"/>
                <w:sz w:val="24"/>
                <w:szCs w:val="24"/>
              </w:rPr>
            </w:pPr>
          </w:p>
        </w:tc>
        <w:tc>
          <w:tcPr>
            <w:tcW w:w="1701" w:type="dxa"/>
            <w:vAlign w:val="center"/>
            <w:tcPrChange w:id="87" w:author="Shao" w:date="2025-02-21T15:30:00Z" w16du:dateUtc="2025-02-21T07:30:00Z">
              <w:tcPr>
                <w:tcW w:w="1701" w:type="dxa"/>
                <w:vAlign w:val="center"/>
              </w:tcPr>
            </w:tcPrChange>
          </w:tcPr>
          <w:p w14:paraId="4B8C7125" w14:textId="77777777" w:rsidR="00057EB9" w:rsidRDefault="00057EB9">
            <w:pPr>
              <w:jc w:val="center"/>
              <w:rPr>
                <w:ins w:id="88" w:author="Shao" w:date="2025-02-20T16:23:00Z"/>
                <w:rFonts w:asciiTheme="minorHAnsi" w:eastAsia="宋体" w:hAnsiTheme="minorHAnsi"/>
                <w:sz w:val="24"/>
                <w:szCs w:val="24"/>
              </w:rPr>
            </w:pPr>
          </w:p>
        </w:tc>
        <w:tc>
          <w:tcPr>
            <w:tcW w:w="2835" w:type="dxa"/>
            <w:vAlign w:val="center"/>
            <w:tcPrChange w:id="89" w:author="Shao" w:date="2025-02-21T15:30:00Z" w16du:dateUtc="2025-02-21T07:30:00Z">
              <w:tcPr>
                <w:tcW w:w="2835" w:type="dxa"/>
                <w:vAlign w:val="center"/>
              </w:tcPr>
            </w:tcPrChange>
          </w:tcPr>
          <w:p w14:paraId="65DD756D" w14:textId="77777777" w:rsidR="00057EB9" w:rsidRDefault="00057EB9">
            <w:pPr>
              <w:jc w:val="center"/>
              <w:rPr>
                <w:ins w:id="90" w:author="Shao" w:date="2025-02-20T16:23:00Z"/>
                <w:rFonts w:asciiTheme="minorHAnsi" w:eastAsia="宋体" w:hAnsiTheme="minorHAnsi"/>
                <w:sz w:val="24"/>
                <w:szCs w:val="24"/>
              </w:rPr>
            </w:pPr>
          </w:p>
        </w:tc>
        <w:tc>
          <w:tcPr>
            <w:tcW w:w="3118" w:type="dxa"/>
            <w:vAlign w:val="center"/>
            <w:tcPrChange w:id="91" w:author="Shao" w:date="2025-02-21T15:30:00Z" w16du:dateUtc="2025-02-21T07:30:00Z">
              <w:tcPr>
                <w:tcW w:w="2693" w:type="dxa"/>
                <w:vAlign w:val="center"/>
              </w:tcPr>
            </w:tcPrChange>
          </w:tcPr>
          <w:p w14:paraId="7BEEC065" w14:textId="77777777" w:rsidR="00057EB9" w:rsidRDefault="00057EB9">
            <w:pPr>
              <w:jc w:val="center"/>
              <w:rPr>
                <w:ins w:id="92" w:author="Shao" w:date="2025-02-20T16:23:00Z"/>
                <w:rFonts w:asciiTheme="minorHAnsi" w:eastAsia="宋体" w:hAnsiTheme="minorHAnsi"/>
                <w:sz w:val="24"/>
                <w:szCs w:val="24"/>
              </w:rPr>
            </w:pPr>
          </w:p>
        </w:tc>
        <w:tc>
          <w:tcPr>
            <w:tcW w:w="2693" w:type="dxa"/>
            <w:vAlign w:val="center"/>
            <w:tcPrChange w:id="93" w:author="Shao" w:date="2025-02-21T15:30:00Z" w16du:dateUtc="2025-02-21T07:30:00Z">
              <w:tcPr>
                <w:tcW w:w="3118" w:type="dxa"/>
                <w:gridSpan w:val="2"/>
                <w:vAlign w:val="center"/>
              </w:tcPr>
            </w:tcPrChange>
          </w:tcPr>
          <w:p w14:paraId="1157CED1" w14:textId="77777777" w:rsidR="00057EB9" w:rsidRDefault="00057EB9">
            <w:pPr>
              <w:jc w:val="center"/>
              <w:rPr>
                <w:ins w:id="94" w:author="Shao" w:date="2025-02-20T16:23:00Z"/>
                <w:rFonts w:asciiTheme="minorHAnsi" w:eastAsia="宋体" w:hAnsiTheme="minorHAnsi"/>
                <w:sz w:val="24"/>
                <w:szCs w:val="24"/>
              </w:rPr>
            </w:pPr>
          </w:p>
        </w:tc>
        <w:tc>
          <w:tcPr>
            <w:tcW w:w="2410" w:type="dxa"/>
            <w:vAlign w:val="center"/>
            <w:tcPrChange w:id="95" w:author="Shao" w:date="2025-02-21T15:30:00Z" w16du:dateUtc="2025-02-21T07:30:00Z">
              <w:tcPr>
                <w:tcW w:w="2410" w:type="dxa"/>
                <w:vAlign w:val="center"/>
              </w:tcPr>
            </w:tcPrChange>
          </w:tcPr>
          <w:p w14:paraId="70A5DF98" w14:textId="77777777" w:rsidR="00057EB9" w:rsidRDefault="00057EB9">
            <w:pPr>
              <w:jc w:val="center"/>
              <w:rPr>
                <w:ins w:id="96" w:author="Shao" w:date="2025-02-20T16:23:00Z"/>
                <w:rFonts w:asciiTheme="minorHAnsi" w:eastAsia="宋体" w:hAnsiTheme="minorHAnsi"/>
                <w:sz w:val="24"/>
                <w:szCs w:val="24"/>
              </w:rPr>
            </w:pPr>
          </w:p>
        </w:tc>
      </w:tr>
      <w:tr w:rsidR="00057EB9" w14:paraId="33562749" w14:textId="77777777" w:rsidTr="00761405">
        <w:trPr>
          <w:ins w:id="97" w:author="Shao" w:date="2025-02-20T16:23:00Z"/>
        </w:trPr>
        <w:tc>
          <w:tcPr>
            <w:tcW w:w="1560" w:type="dxa"/>
            <w:vAlign w:val="center"/>
            <w:tcPrChange w:id="98" w:author="Shao" w:date="2025-02-21T15:30:00Z" w16du:dateUtc="2025-02-21T07:30:00Z">
              <w:tcPr>
                <w:tcW w:w="1560" w:type="dxa"/>
                <w:vAlign w:val="center"/>
              </w:tcPr>
            </w:tcPrChange>
          </w:tcPr>
          <w:p w14:paraId="0F4905C6" w14:textId="77777777" w:rsidR="00057EB9" w:rsidRDefault="00057EB9">
            <w:pPr>
              <w:jc w:val="center"/>
              <w:rPr>
                <w:ins w:id="99" w:author="Shao" w:date="2025-02-20T16:23:00Z"/>
                <w:rFonts w:asciiTheme="minorHAnsi" w:eastAsia="宋体" w:hAnsiTheme="minorHAnsi"/>
                <w:sz w:val="24"/>
                <w:szCs w:val="24"/>
              </w:rPr>
            </w:pPr>
          </w:p>
        </w:tc>
        <w:tc>
          <w:tcPr>
            <w:tcW w:w="1701" w:type="dxa"/>
            <w:vAlign w:val="center"/>
            <w:tcPrChange w:id="100" w:author="Shao" w:date="2025-02-21T15:30:00Z" w16du:dateUtc="2025-02-21T07:30:00Z">
              <w:tcPr>
                <w:tcW w:w="1701" w:type="dxa"/>
                <w:vAlign w:val="center"/>
              </w:tcPr>
            </w:tcPrChange>
          </w:tcPr>
          <w:p w14:paraId="7F6F47B4" w14:textId="77777777" w:rsidR="00057EB9" w:rsidRDefault="00057EB9">
            <w:pPr>
              <w:jc w:val="center"/>
              <w:rPr>
                <w:ins w:id="101" w:author="Shao" w:date="2025-02-20T16:23:00Z"/>
                <w:rFonts w:asciiTheme="minorHAnsi" w:eastAsia="宋体" w:hAnsiTheme="minorHAnsi"/>
                <w:sz w:val="24"/>
                <w:szCs w:val="24"/>
              </w:rPr>
            </w:pPr>
          </w:p>
        </w:tc>
        <w:tc>
          <w:tcPr>
            <w:tcW w:w="2835" w:type="dxa"/>
            <w:vAlign w:val="center"/>
            <w:tcPrChange w:id="102" w:author="Shao" w:date="2025-02-21T15:30:00Z" w16du:dateUtc="2025-02-21T07:30:00Z">
              <w:tcPr>
                <w:tcW w:w="2835" w:type="dxa"/>
                <w:vAlign w:val="center"/>
              </w:tcPr>
            </w:tcPrChange>
          </w:tcPr>
          <w:p w14:paraId="6B1ECF3B" w14:textId="77777777" w:rsidR="00057EB9" w:rsidRDefault="00057EB9">
            <w:pPr>
              <w:jc w:val="center"/>
              <w:rPr>
                <w:ins w:id="103" w:author="Shao" w:date="2025-02-20T16:23:00Z"/>
                <w:rFonts w:asciiTheme="minorHAnsi" w:eastAsia="宋体" w:hAnsiTheme="minorHAnsi"/>
                <w:sz w:val="24"/>
                <w:szCs w:val="24"/>
              </w:rPr>
            </w:pPr>
          </w:p>
        </w:tc>
        <w:tc>
          <w:tcPr>
            <w:tcW w:w="3118" w:type="dxa"/>
            <w:vAlign w:val="center"/>
            <w:tcPrChange w:id="104" w:author="Shao" w:date="2025-02-21T15:30:00Z" w16du:dateUtc="2025-02-21T07:30:00Z">
              <w:tcPr>
                <w:tcW w:w="2693" w:type="dxa"/>
                <w:vAlign w:val="center"/>
              </w:tcPr>
            </w:tcPrChange>
          </w:tcPr>
          <w:p w14:paraId="1800FA9B" w14:textId="77777777" w:rsidR="00057EB9" w:rsidRDefault="00057EB9">
            <w:pPr>
              <w:jc w:val="center"/>
              <w:rPr>
                <w:ins w:id="105" w:author="Shao" w:date="2025-02-20T16:23:00Z"/>
                <w:rFonts w:asciiTheme="minorHAnsi" w:eastAsia="宋体" w:hAnsiTheme="minorHAnsi"/>
                <w:sz w:val="24"/>
                <w:szCs w:val="24"/>
              </w:rPr>
            </w:pPr>
          </w:p>
        </w:tc>
        <w:tc>
          <w:tcPr>
            <w:tcW w:w="2693" w:type="dxa"/>
            <w:vAlign w:val="center"/>
            <w:tcPrChange w:id="106" w:author="Shao" w:date="2025-02-21T15:30:00Z" w16du:dateUtc="2025-02-21T07:30:00Z">
              <w:tcPr>
                <w:tcW w:w="3118" w:type="dxa"/>
                <w:gridSpan w:val="2"/>
                <w:vAlign w:val="center"/>
              </w:tcPr>
            </w:tcPrChange>
          </w:tcPr>
          <w:p w14:paraId="789ABCA2" w14:textId="77777777" w:rsidR="00057EB9" w:rsidRDefault="00057EB9">
            <w:pPr>
              <w:jc w:val="center"/>
              <w:rPr>
                <w:ins w:id="107" w:author="Shao" w:date="2025-02-20T16:23:00Z"/>
                <w:rFonts w:asciiTheme="minorHAnsi" w:eastAsia="宋体" w:hAnsiTheme="minorHAnsi"/>
                <w:sz w:val="24"/>
                <w:szCs w:val="24"/>
              </w:rPr>
            </w:pPr>
          </w:p>
        </w:tc>
        <w:tc>
          <w:tcPr>
            <w:tcW w:w="2410" w:type="dxa"/>
            <w:vAlign w:val="center"/>
            <w:tcPrChange w:id="108" w:author="Shao" w:date="2025-02-21T15:30:00Z" w16du:dateUtc="2025-02-21T07:30:00Z">
              <w:tcPr>
                <w:tcW w:w="2410" w:type="dxa"/>
                <w:vAlign w:val="center"/>
              </w:tcPr>
            </w:tcPrChange>
          </w:tcPr>
          <w:p w14:paraId="6343991F" w14:textId="77777777" w:rsidR="00057EB9" w:rsidRDefault="00057EB9">
            <w:pPr>
              <w:jc w:val="center"/>
              <w:rPr>
                <w:ins w:id="109" w:author="Shao" w:date="2025-02-20T16:23:00Z"/>
                <w:rFonts w:asciiTheme="minorHAnsi" w:eastAsia="宋体" w:hAnsiTheme="minorHAnsi"/>
                <w:sz w:val="24"/>
                <w:szCs w:val="24"/>
              </w:rPr>
            </w:pPr>
          </w:p>
        </w:tc>
      </w:tr>
      <w:tr w:rsidR="00057EB9" w14:paraId="66E0C5DA" w14:textId="77777777" w:rsidTr="00761405">
        <w:trPr>
          <w:ins w:id="110" w:author="Shao" w:date="2025-02-20T16:23:00Z"/>
        </w:trPr>
        <w:tc>
          <w:tcPr>
            <w:tcW w:w="1560" w:type="dxa"/>
            <w:vAlign w:val="center"/>
            <w:tcPrChange w:id="111" w:author="Shao" w:date="2025-02-21T15:30:00Z" w16du:dateUtc="2025-02-21T07:30:00Z">
              <w:tcPr>
                <w:tcW w:w="1560" w:type="dxa"/>
                <w:vAlign w:val="center"/>
              </w:tcPr>
            </w:tcPrChange>
          </w:tcPr>
          <w:p w14:paraId="0B2DDA03" w14:textId="77777777" w:rsidR="00057EB9" w:rsidRDefault="00057EB9">
            <w:pPr>
              <w:jc w:val="center"/>
              <w:rPr>
                <w:ins w:id="112" w:author="Shao" w:date="2025-02-20T16:23:00Z"/>
                <w:rFonts w:asciiTheme="minorHAnsi" w:eastAsia="宋体" w:hAnsiTheme="minorHAnsi"/>
                <w:sz w:val="24"/>
                <w:szCs w:val="24"/>
              </w:rPr>
            </w:pPr>
          </w:p>
        </w:tc>
        <w:tc>
          <w:tcPr>
            <w:tcW w:w="1701" w:type="dxa"/>
            <w:vAlign w:val="center"/>
            <w:tcPrChange w:id="113" w:author="Shao" w:date="2025-02-21T15:30:00Z" w16du:dateUtc="2025-02-21T07:30:00Z">
              <w:tcPr>
                <w:tcW w:w="1701" w:type="dxa"/>
                <w:vAlign w:val="center"/>
              </w:tcPr>
            </w:tcPrChange>
          </w:tcPr>
          <w:p w14:paraId="79116B4B" w14:textId="77777777" w:rsidR="00057EB9" w:rsidRDefault="00057EB9">
            <w:pPr>
              <w:jc w:val="center"/>
              <w:rPr>
                <w:ins w:id="114" w:author="Shao" w:date="2025-02-20T16:23:00Z"/>
                <w:rFonts w:asciiTheme="minorHAnsi" w:eastAsia="宋体" w:hAnsiTheme="minorHAnsi"/>
                <w:sz w:val="24"/>
                <w:szCs w:val="24"/>
              </w:rPr>
            </w:pPr>
          </w:p>
        </w:tc>
        <w:tc>
          <w:tcPr>
            <w:tcW w:w="2835" w:type="dxa"/>
            <w:vAlign w:val="center"/>
            <w:tcPrChange w:id="115" w:author="Shao" w:date="2025-02-21T15:30:00Z" w16du:dateUtc="2025-02-21T07:30:00Z">
              <w:tcPr>
                <w:tcW w:w="2835" w:type="dxa"/>
                <w:vAlign w:val="center"/>
              </w:tcPr>
            </w:tcPrChange>
          </w:tcPr>
          <w:p w14:paraId="2C4E2405" w14:textId="77777777" w:rsidR="00057EB9" w:rsidRDefault="00057EB9">
            <w:pPr>
              <w:jc w:val="center"/>
              <w:rPr>
                <w:ins w:id="116" w:author="Shao" w:date="2025-02-20T16:23:00Z"/>
                <w:rFonts w:asciiTheme="minorHAnsi" w:eastAsia="宋体" w:hAnsiTheme="minorHAnsi"/>
                <w:sz w:val="24"/>
                <w:szCs w:val="24"/>
              </w:rPr>
            </w:pPr>
          </w:p>
        </w:tc>
        <w:tc>
          <w:tcPr>
            <w:tcW w:w="3118" w:type="dxa"/>
            <w:vAlign w:val="center"/>
            <w:tcPrChange w:id="117" w:author="Shao" w:date="2025-02-21T15:30:00Z" w16du:dateUtc="2025-02-21T07:30:00Z">
              <w:tcPr>
                <w:tcW w:w="2693" w:type="dxa"/>
                <w:vAlign w:val="center"/>
              </w:tcPr>
            </w:tcPrChange>
          </w:tcPr>
          <w:p w14:paraId="4CC88C63" w14:textId="77777777" w:rsidR="00057EB9" w:rsidRDefault="00057EB9">
            <w:pPr>
              <w:jc w:val="center"/>
              <w:rPr>
                <w:ins w:id="118" w:author="Shao" w:date="2025-02-20T16:23:00Z"/>
                <w:rFonts w:asciiTheme="minorHAnsi" w:eastAsia="宋体" w:hAnsiTheme="minorHAnsi"/>
                <w:sz w:val="24"/>
                <w:szCs w:val="24"/>
              </w:rPr>
            </w:pPr>
          </w:p>
        </w:tc>
        <w:tc>
          <w:tcPr>
            <w:tcW w:w="2693" w:type="dxa"/>
            <w:vAlign w:val="center"/>
            <w:tcPrChange w:id="119" w:author="Shao" w:date="2025-02-21T15:30:00Z" w16du:dateUtc="2025-02-21T07:30:00Z">
              <w:tcPr>
                <w:tcW w:w="3118" w:type="dxa"/>
                <w:gridSpan w:val="2"/>
                <w:vAlign w:val="center"/>
              </w:tcPr>
            </w:tcPrChange>
          </w:tcPr>
          <w:p w14:paraId="44BE9120" w14:textId="77777777" w:rsidR="00057EB9" w:rsidRDefault="00057EB9">
            <w:pPr>
              <w:jc w:val="center"/>
              <w:rPr>
                <w:ins w:id="120" w:author="Shao" w:date="2025-02-20T16:23:00Z"/>
                <w:rFonts w:asciiTheme="minorHAnsi" w:eastAsia="宋体" w:hAnsiTheme="minorHAnsi"/>
                <w:sz w:val="24"/>
                <w:szCs w:val="24"/>
              </w:rPr>
            </w:pPr>
          </w:p>
        </w:tc>
        <w:tc>
          <w:tcPr>
            <w:tcW w:w="2410" w:type="dxa"/>
            <w:vAlign w:val="center"/>
            <w:tcPrChange w:id="121" w:author="Shao" w:date="2025-02-21T15:30:00Z" w16du:dateUtc="2025-02-21T07:30:00Z">
              <w:tcPr>
                <w:tcW w:w="2410" w:type="dxa"/>
                <w:vAlign w:val="center"/>
              </w:tcPr>
            </w:tcPrChange>
          </w:tcPr>
          <w:p w14:paraId="5DD24653" w14:textId="77777777" w:rsidR="00057EB9" w:rsidRDefault="00057EB9">
            <w:pPr>
              <w:jc w:val="center"/>
              <w:rPr>
                <w:ins w:id="122" w:author="Shao" w:date="2025-02-20T16:23:00Z"/>
                <w:rFonts w:asciiTheme="minorHAnsi" w:eastAsia="宋体" w:hAnsiTheme="minorHAnsi"/>
                <w:sz w:val="24"/>
                <w:szCs w:val="24"/>
              </w:rPr>
            </w:pPr>
          </w:p>
        </w:tc>
      </w:tr>
    </w:tbl>
    <w:p w14:paraId="17ADBEA3" w14:textId="77777777" w:rsidR="00057EB9" w:rsidRDefault="00057EB9">
      <w:pPr>
        <w:rPr>
          <w:rFonts w:asciiTheme="minorHAnsi" w:eastAsia="宋体" w:hAnsiTheme="minorHAnsi"/>
          <w:sz w:val="24"/>
          <w:szCs w:val="24"/>
          <w:lang w:eastAsia="zh-CN"/>
        </w:rPr>
      </w:pPr>
    </w:p>
    <w:tbl>
      <w:tblPr>
        <w:tblStyle w:val="a8"/>
        <w:tblW w:w="14317" w:type="dxa"/>
        <w:tblInd w:w="-5" w:type="dxa"/>
        <w:tblLook w:val="04A0" w:firstRow="1" w:lastRow="0" w:firstColumn="1" w:lastColumn="0" w:noHBand="0" w:noVBand="1"/>
      </w:tblPr>
      <w:tblGrid>
        <w:gridCol w:w="14317"/>
      </w:tblGrid>
      <w:tr w:rsidR="00057EB9" w14:paraId="44292CEB" w14:textId="77777777">
        <w:tc>
          <w:tcPr>
            <w:tcW w:w="14317" w:type="dxa"/>
            <w:vAlign w:val="center"/>
          </w:tcPr>
          <w:p w14:paraId="7F773EB4" w14:textId="77777777" w:rsidR="00057EB9" w:rsidRPr="00761405" w:rsidRDefault="00000000">
            <w:pPr>
              <w:spacing w:line="360" w:lineRule="auto"/>
              <w:jc w:val="center"/>
              <w:rPr>
                <w:del w:id="123" w:author="Shao" w:date="2025-02-20T16:24:00Z"/>
                <w:rFonts w:asciiTheme="minorHAnsi" w:eastAsia="宋体" w:hAnsiTheme="minorHAnsi"/>
                <w:b/>
                <w:bCs/>
                <w:snapToGrid w:val="0"/>
                <w:sz w:val="24"/>
                <w:szCs w:val="24"/>
                <w:lang w:val="en-US"/>
                <w:rPrChange w:id="124" w:author="Shao" w:date="2025-02-21T15:29:00Z" w16du:dateUtc="2025-02-21T07:29:00Z">
                  <w:rPr>
                    <w:del w:id="125" w:author="Shao" w:date="2025-02-20T16:24:00Z"/>
                    <w:rFonts w:asciiTheme="minorHAnsi" w:eastAsia="宋体" w:hAnsiTheme="minorHAnsi"/>
                    <w:b/>
                    <w:bCs/>
                    <w:snapToGrid w:val="0"/>
                    <w:sz w:val="24"/>
                    <w:szCs w:val="24"/>
                    <w:shd w:val="clear" w:color="FFFFFF" w:fill="D9D9D9"/>
                    <w:lang w:val="en-US"/>
                  </w:rPr>
                </w:rPrChange>
              </w:rPr>
            </w:pPr>
            <w:del w:id="126" w:author="Shao" w:date="2025-02-20T16:23:00Z">
              <w:r w:rsidRPr="00761405">
                <w:rPr>
                  <w:rFonts w:asciiTheme="minorHAnsi" w:eastAsia="宋体" w:hAnsiTheme="minorHAnsi"/>
                  <w:b/>
                  <w:bCs/>
                  <w:snapToGrid w:val="0"/>
                  <w:sz w:val="24"/>
                  <w:szCs w:val="24"/>
                  <w:rPrChange w:id="127" w:author="Shao" w:date="2025-02-21T15:29:00Z" w16du:dateUtc="2025-02-21T07:29:00Z">
                    <w:rPr>
                      <w:rFonts w:asciiTheme="minorHAnsi" w:eastAsia="宋体" w:hAnsiTheme="minorHAnsi"/>
                      <w:b/>
                      <w:bCs/>
                      <w:snapToGrid w:val="0"/>
                      <w:sz w:val="24"/>
                      <w:szCs w:val="24"/>
                      <w:shd w:val="clear" w:color="FFFFFF" w:fill="D9D9D9"/>
                    </w:rPr>
                  </w:rPrChange>
                </w:rPr>
                <w:delText>(EU) 2021/1698</w:delText>
              </w:r>
            </w:del>
          </w:p>
          <w:p w14:paraId="1CAD6C87" w14:textId="77777777" w:rsidR="00057EB9" w:rsidRDefault="00000000">
            <w:pPr>
              <w:spacing w:line="360" w:lineRule="auto"/>
              <w:rPr>
                <w:rFonts w:asciiTheme="minorHAnsi" w:eastAsia="宋体" w:hAnsiTheme="minorHAnsi"/>
                <w:b/>
                <w:bCs/>
                <w:snapToGrid w:val="0"/>
                <w:sz w:val="24"/>
                <w:szCs w:val="24"/>
                <w:shd w:val="clear" w:color="FFFFFF" w:fill="D9D9D9"/>
                <w:lang w:val="it-IT" w:eastAsia="zh-CN"/>
              </w:rPr>
            </w:pPr>
            <w:r w:rsidRPr="00761405">
              <w:rPr>
                <w:rFonts w:asciiTheme="minorHAnsi" w:eastAsia="宋体" w:hAnsiTheme="minorHAnsi"/>
                <w:b/>
                <w:bCs/>
                <w:snapToGrid w:val="0"/>
                <w:sz w:val="24"/>
                <w:szCs w:val="24"/>
                <w:lang w:val="en-US" w:eastAsia="zh-CN"/>
                <w:rPrChange w:id="128" w:author="Shao" w:date="2025-02-21T15:29:00Z" w16du:dateUtc="2025-02-21T07:29:00Z">
                  <w:rPr>
                    <w:rFonts w:asciiTheme="minorHAnsi" w:eastAsia="宋体" w:hAnsiTheme="minorHAnsi"/>
                    <w:b/>
                    <w:bCs/>
                    <w:snapToGrid w:val="0"/>
                    <w:sz w:val="24"/>
                    <w:szCs w:val="24"/>
                    <w:shd w:val="clear" w:color="FFFFFF" w:fill="D9D9D9"/>
                    <w:lang w:val="en-US" w:eastAsia="zh-CN"/>
                  </w:rPr>
                </w:rPrChange>
              </w:rPr>
              <w:t>说明</w:t>
            </w:r>
            <w:r w:rsidRPr="00761405">
              <w:rPr>
                <w:rFonts w:asciiTheme="minorHAnsi" w:eastAsia="宋体" w:hAnsiTheme="minorHAnsi"/>
                <w:b/>
                <w:bCs/>
                <w:snapToGrid w:val="0"/>
                <w:sz w:val="24"/>
                <w:szCs w:val="24"/>
                <w:lang w:val="it-IT"/>
                <w:rPrChange w:id="129" w:author="Shao" w:date="2025-02-21T15:29:00Z" w16du:dateUtc="2025-02-21T07:29:00Z">
                  <w:rPr>
                    <w:rFonts w:asciiTheme="minorHAnsi" w:eastAsia="宋体" w:hAnsiTheme="minorHAnsi"/>
                    <w:b/>
                    <w:bCs/>
                    <w:snapToGrid w:val="0"/>
                    <w:sz w:val="24"/>
                    <w:szCs w:val="24"/>
                    <w:shd w:val="clear" w:color="FFFFFF" w:fill="D9D9D9"/>
                    <w:lang w:val="it-IT"/>
                  </w:rPr>
                </w:rPrChange>
              </w:rPr>
              <w:t>DESCRIPTION</w:t>
            </w:r>
            <w:ins w:id="130" w:author="Shao" w:date="2025-02-20T16:24:00Z">
              <w:r w:rsidRPr="00761405">
                <w:rPr>
                  <w:rFonts w:asciiTheme="minorHAnsi" w:eastAsia="宋体" w:hAnsiTheme="minorHAnsi"/>
                  <w:b/>
                  <w:bCs/>
                  <w:snapToGrid w:val="0"/>
                  <w:sz w:val="24"/>
                  <w:szCs w:val="24"/>
                  <w:lang w:val="it-IT" w:eastAsia="zh-CN"/>
                  <w:rPrChange w:id="131" w:author="Shao" w:date="2025-02-21T15:29:00Z" w16du:dateUtc="2025-02-21T07:29:00Z">
                    <w:rPr>
                      <w:rFonts w:asciiTheme="minorHAnsi" w:eastAsia="宋体" w:hAnsiTheme="minorHAnsi"/>
                      <w:b/>
                      <w:bCs/>
                      <w:snapToGrid w:val="0"/>
                      <w:sz w:val="24"/>
                      <w:szCs w:val="24"/>
                      <w:shd w:val="clear" w:color="FFFFFF" w:fill="D9D9D9"/>
                      <w:lang w:val="it-IT" w:eastAsia="zh-CN"/>
                    </w:rPr>
                  </w:rPrChange>
                </w:rPr>
                <w:t>:</w:t>
              </w:r>
            </w:ins>
          </w:p>
        </w:tc>
      </w:tr>
      <w:tr w:rsidR="00057EB9" w14:paraId="14C6CC7D" w14:textId="77777777">
        <w:trPr>
          <w:trHeight w:val="1000"/>
        </w:trPr>
        <w:tc>
          <w:tcPr>
            <w:tcW w:w="14317" w:type="dxa"/>
            <w:vAlign w:val="center"/>
          </w:tcPr>
          <w:p w14:paraId="7AACFDD9" w14:textId="77777777" w:rsidR="00057EB9" w:rsidRPr="00761405" w:rsidRDefault="00000000">
            <w:pPr>
              <w:spacing w:line="360" w:lineRule="auto"/>
              <w:jc w:val="center"/>
              <w:rPr>
                <w:del w:id="132" w:author="Shao" w:date="2025-02-20T16:24:00Z"/>
                <w:rFonts w:asciiTheme="minorHAnsi" w:eastAsia="宋体" w:hAnsiTheme="minorHAnsi"/>
                <w:sz w:val="24"/>
                <w:szCs w:val="24"/>
                <w:lang w:eastAsia="zh-CN"/>
                <w:rPrChange w:id="133" w:author="Shao" w:date="2025-02-21T15:29:00Z" w16du:dateUtc="2025-02-21T07:29:00Z">
                  <w:rPr>
                    <w:del w:id="134" w:author="Shao" w:date="2025-02-20T16:24:00Z"/>
                    <w:rFonts w:asciiTheme="minorHAnsi" w:eastAsia="宋体" w:hAnsiTheme="minorHAnsi"/>
                    <w:sz w:val="24"/>
                    <w:szCs w:val="24"/>
                    <w:shd w:val="clear" w:color="FFFFFF" w:fill="D9D9D9"/>
                    <w:lang w:eastAsia="zh-CN"/>
                  </w:rPr>
                </w:rPrChange>
              </w:rPr>
            </w:pPr>
            <w:del w:id="135" w:author="Shao" w:date="2025-02-20T16:25:00Z">
              <w:r w:rsidRPr="00761405">
                <w:rPr>
                  <w:rFonts w:asciiTheme="minorHAnsi" w:eastAsia="宋体" w:hAnsiTheme="minorHAnsi"/>
                  <w:sz w:val="24"/>
                  <w:szCs w:val="24"/>
                  <w:lang w:val="en-US" w:eastAsia="zh-CN"/>
                  <w:rPrChange w:id="136" w:author="Shao" w:date="2025-02-21T15:29:00Z" w16du:dateUtc="2025-02-21T07:29:00Z">
                    <w:rPr>
                      <w:rFonts w:asciiTheme="minorHAnsi" w:eastAsia="宋体" w:hAnsiTheme="minorHAnsi"/>
                      <w:sz w:val="24"/>
                      <w:szCs w:val="24"/>
                      <w:shd w:val="clear" w:color="FFFFFF" w:fill="D9D9D9"/>
                      <w:lang w:val="en-US" w:eastAsia="zh-CN"/>
                    </w:rPr>
                  </w:rPrChange>
                </w:rPr>
                <w:delText>第</w:delText>
              </w:r>
              <w:r w:rsidRPr="00761405">
                <w:rPr>
                  <w:rFonts w:asciiTheme="minorHAnsi" w:eastAsia="宋体" w:hAnsiTheme="minorHAnsi"/>
                  <w:sz w:val="24"/>
                  <w:szCs w:val="24"/>
                  <w:lang w:eastAsia="zh-CN"/>
                  <w:rPrChange w:id="137" w:author="Shao" w:date="2025-02-21T15:29:00Z" w16du:dateUtc="2025-02-21T07:29:00Z">
                    <w:rPr>
                      <w:rFonts w:asciiTheme="minorHAnsi" w:eastAsia="宋体" w:hAnsiTheme="minorHAnsi"/>
                      <w:sz w:val="24"/>
                      <w:szCs w:val="24"/>
                      <w:shd w:val="clear" w:color="FFFFFF" w:fill="D9D9D9"/>
                      <w:lang w:eastAsia="zh-CN"/>
                    </w:rPr>
                  </w:rPrChange>
                </w:rPr>
                <w:delText>24</w:delText>
              </w:r>
              <w:r w:rsidRPr="00761405">
                <w:rPr>
                  <w:rFonts w:asciiTheme="minorHAnsi" w:eastAsia="宋体" w:hAnsiTheme="minorHAnsi"/>
                  <w:sz w:val="24"/>
                  <w:szCs w:val="24"/>
                  <w:lang w:val="en-US" w:eastAsia="zh-CN"/>
                  <w:rPrChange w:id="138" w:author="Shao" w:date="2025-02-21T15:29:00Z" w16du:dateUtc="2025-02-21T07:29:00Z">
                    <w:rPr>
                      <w:rFonts w:asciiTheme="minorHAnsi" w:eastAsia="宋体" w:hAnsiTheme="minorHAnsi"/>
                      <w:sz w:val="24"/>
                      <w:szCs w:val="24"/>
                      <w:shd w:val="clear" w:color="FFFFFF" w:fill="D9D9D9"/>
                      <w:lang w:val="en-US" w:eastAsia="zh-CN"/>
                    </w:rPr>
                  </w:rPrChange>
                </w:rPr>
                <w:delText>条</w:delText>
              </w:r>
            </w:del>
          </w:p>
          <w:p w14:paraId="59935CCD" w14:textId="77777777" w:rsidR="00057EB9" w:rsidRPr="00761405" w:rsidRDefault="00000000">
            <w:pPr>
              <w:spacing w:line="360" w:lineRule="auto"/>
              <w:jc w:val="center"/>
              <w:rPr>
                <w:del w:id="139" w:author="Shao" w:date="2025-02-20T16:25:00Z"/>
                <w:rFonts w:asciiTheme="minorHAnsi" w:eastAsia="宋体" w:hAnsiTheme="minorHAnsi"/>
                <w:sz w:val="24"/>
                <w:szCs w:val="24"/>
                <w:lang w:eastAsia="zh-CN"/>
                <w:rPrChange w:id="140" w:author="Shao" w:date="2025-02-21T15:29:00Z" w16du:dateUtc="2025-02-21T07:29:00Z">
                  <w:rPr>
                    <w:del w:id="141" w:author="Shao" w:date="2025-02-20T16:25:00Z"/>
                    <w:rFonts w:asciiTheme="minorHAnsi" w:eastAsia="宋体" w:hAnsiTheme="minorHAnsi"/>
                    <w:sz w:val="24"/>
                    <w:szCs w:val="24"/>
                    <w:shd w:val="clear" w:color="FFFFFF" w:fill="D9D9D9"/>
                    <w:lang w:eastAsia="zh-CN"/>
                  </w:rPr>
                </w:rPrChange>
              </w:rPr>
            </w:pPr>
            <w:del w:id="142" w:author="Shao" w:date="2025-02-20T16:25:00Z">
              <w:r w:rsidRPr="00761405">
                <w:rPr>
                  <w:rFonts w:asciiTheme="minorHAnsi" w:eastAsia="宋体" w:hAnsiTheme="minorHAnsi"/>
                  <w:sz w:val="24"/>
                  <w:szCs w:val="24"/>
                  <w:rPrChange w:id="143" w:author="Shao" w:date="2025-02-21T15:29:00Z" w16du:dateUtc="2025-02-21T07:29:00Z">
                    <w:rPr>
                      <w:rFonts w:asciiTheme="minorHAnsi" w:eastAsia="宋体" w:hAnsiTheme="minorHAnsi"/>
                      <w:sz w:val="24"/>
                      <w:szCs w:val="24"/>
                      <w:shd w:val="clear" w:color="FFFFFF" w:fill="D9D9D9"/>
                    </w:rPr>
                  </w:rPrChange>
                </w:rPr>
                <w:delText>Art. 24</w:delText>
              </w:r>
            </w:del>
          </w:p>
          <w:p w14:paraId="055BFEC4" w14:textId="77777777" w:rsidR="00057EB9" w:rsidRPr="00761405" w:rsidRDefault="00000000">
            <w:pPr>
              <w:spacing w:line="360" w:lineRule="auto"/>
              <w:jc w:val="center"/>
              <w:rPr>
                <w:rFonts w:asciiTheme="minorHAnsi" w:eastAsia="宋体" w:hAnsiTheme="minorHAnsi"/>
                <w:snapToGrid w:val="0"/>
                <w:sz w:val="24"/>
                <w:szCs w:val="24"/>
                <w:rPrChange w:id="144" w:author="Shao" w:date="2025-02-21T15:29:00Z" w16du:dateUtc="2025-02-21T07:29:00Z">
                  <w:rPr>
                    <w:rFonts w:asciiTheme="minorHAnsi" w:eastAsia="宋体" w:hAnsiTheme="minorHAnsi"/>
                    <w:snapToGrid w:val="0"/>
                    <w:sz w:val="24"/>
                    <w:szCs w:val="24"/>
                    <w:shd w:val="clear" w:color="FFFFFF" w:fill="D9D9D9"/>
                  </w:rPr>
                </w:rPrChange>
              </w:rPr>
            </w:pPr>
            <w:r w:rsidRPr="00761405">
              <w:rPr>
                <w:rFonts w:asciiTheme="minorHAnsi" w:eastAsia="宋体" w:hAnsiTheme="minorHAnsi"/>
                <w:snapToGrid w:val="0"/>
                <w:sz w:val="24"/>
                <w:szCs w:val="24"/>
                <w:lang w:val="en-US" w:eastAsia="zh-CN"/>
                <w:rPrChange w:id="145" w:author="Shao" w:date="2025-02-21T15:29:00Z" w16du:dateUtc="2025-02-21T07:29:00Z">
                  <w:rPr>
                    <w:rFonts w:asciiTheme="minorHAnsi" w:eastAsia="宋体" w:hAnsiTheme="minorHAnsi"/>
                    <w:snapToGrid w:val="0"/>
                    <w:sz w:val="24"/>
                    <w:szCs w:val="24"/>
                    <w:shd w:val="clear" w:color="FFFFFF" w:fill="D9D9D9"/>
                    <w:lang w:val="en-US" w:eastAsia="zh-CN"/>
                  </w:rPr>
                </w:rPrChange>
              </w:rPr>
              <w:t>对过去历史的追溯承认</w:t>
            </w:r>
            <w:r w:rsidRPr="00761405">
              <w:rPr>
                <w:rFonts w:asciiTheme="minorHAnsi" w:eastAsia="宋体" w:hAnsiTheme="minorHAnsi"/>
                <w:snapToGrid w:val="0"/>
                <w:sz w:val="24"/>
                <w:szCs w:val="24"/>
                <w:rPrChange w:id="146" w:author="Shao" w:date="2025-02-21T15:29:00Z" w16du:dateUtc="2025-02-21T07:29:00Z">
                  <w:rPr>
                    <w:rFonts w:asciiTheme="minorHAnsi" w:eastAsia="宋体" w:hAnsiTheme="minorHAnsi"/>
                    <w:snapToGrid w:val="0"/>
                    <w:sz w:val="24"/>
                    <w:szCs w:val="24"/>
                    <w:shd w:val="clear" w:color="FFFFFF" w:fill="D9D9D9"/>
                  </w:rPr>
                </w:rPrChange>
              </w:rPr>
              <w:t>Retroactive recognition of a previous period</w:t>
            </w:r>
          </w:p>
          <w:p w14:paraId="354953F6" w14:textId="77777777" w:rsidR="00057EB9" w:rsidRPr="00761405" w:rsidRDefault="00000000">
            <w:pPr>
              <w:jc w:val="both"/>
              <w:rPr>
                <w:rFonts w:asciiTheme="minorHAnsi" w:eastAsia="宋体" w:hAnsiTheme="minorHAnsi"/>
                <w:sz w:val="24"/>
                <w:szCs w:val="24"/>
                <w:rPrChange w:id="147" w:author="Shao" w:date="2025-02-21T15:29:00Z" w16du:dateUtc="2025-02-21T07:29:00Z">
                  <w:rPr>
                    <w:rFonts w:asciiTheme="minorHAnsi" w:eastAsia="宋体" w:hAnsiTheme="minorHAnsi"/>
                    <w:sz w:val="24"/>
                    <w:szCs w:val="24"/>
                    <w:shd w:val="clear" w:color="FFFFFF" w:fill="D9D9D9"/>
                  </w:rPr>
                </w:rPrChange>
              </w:rPr>
            </w:pPr>
            <w:ins w:id="148" w:author="Shao" w:date="2025-02-20T16:25:00Z">
              <w:r w:rsidRPr="00761405">
                <w:rPr>
                  <w:rFonts w:asciiTheme="minorHAnsi" w:eastAsia="宋体" w:hAnsiTheme="minorHAnsi"/>
                  <w:b/>
                  <w:bCs/>
                  <w:snapToGrid w:val="0"/>
                  <w:sz w:val="24"/>
                  <w:szCs w:val="24"/>
                  <w:lang w:eastAsia="zh-CN"/>
                  <w:rPrChange w:id="149" w:author="Shao" w:date="2025-02-21T15:29:00Z" w16du:dateUtc="2025-02-21T07:29:00Z">
                    <w:rPr>
                      <w:rFonts w:asciiTheme="minorHAnsi" w:eastAsia="宋体" w:hAnsiTheme="minorHAnsi"/>
                      <w:b/>
                      <w:bCs/>
                      <w:snapToGrid w:val="0"/>
                      <w:sz w:val="24"/>
                      <w:szCs w:val="24"/>
                      <w:shd w:val="clear" w:color="FFFFFF" w:fill="D9D9D9"/>
                      <w:lang w:eastAsia="zh-CN"/>
                    </w:rPr>
                  </w:rPrChange>
                </w:rPr>
                <w:t>根据</w:t>
              </w:r>
              <w:r w:rsidRPr="00761405">
                <w:rPr>
                  <w:rFonts w:asciiTheme="minorHAnsi" w:eastAsia="宋体" w:hAnsiTheme="minorHAnsi"/>
                  <w:b/>
                  <w:bCs/>
                  <w:snapToGrid w:val="0"/>
                  <w:sz w:val="24"/>
                  <w:szCs w:val="24"/>
                  <w:rPrChange w:id="150" w:author="Shao" w:date="2025-02-21T15:29:00Z" w16du:dateUtc="2025-02-21T07:29:00Z">
                    <w:rPr>
                      <w:rFonts w:asciiTheme="minorHAnsi" w:eastAsia="宋体" w:hAnsiTheme="minorHAnsi"/>
                      <w:b/>
                      <w:bCs/>
                      <w:snapToGrid w:val="0"/>
                      <w:sz w:val="24"/>
                      <w:szCs w:val="24"/>
                      <w:shd w:val="clear" w:color="FFFFFF" w:fill="D9D9D9"/>
                    </w:rPr>
                  </w:rPrChange>
                </w:rPr>
                <w:t>(EU) 2021/1698</w:t>
              </w:r>
              <w:r w:rsidRPr="00761405">
                <w:rPr>
                  <w:rFonts w:asciiTheme="minorHAnsi" w:eastAsia="宋体" w:hAnsiTheme="minorHAnsi"/>
                  <w:sz w:val="24"/>
                  <w:szCs w:val="24"/>
                  <w:lang w:val="en-US" w:eastAsia="zh-CN"/>
                  <w:rPrChange w:id="151" w:author="Shao" w:date="2025-02-21T15:29:00Z" w16du:dateUtc="2025-02-21T07:29:00Z">
                    <w:rPr>
                      <w:rFonts w:asciiTheme="minorHAnsi" w:eastAsia="宋体" w:hAnsiTheme="minorHAnsi"/>
                      <w:sz w:val="24"/>
                      <w:szCs w:val="24"/>
                      <w:shd w:val="clear" w:color="FFFFFF" w:fill="D9D9D9"/>
                      <w:lang w:val="en-US" w:eastAsia="zh-CN"/>
                    </w:rPr>
                  </w:rPrChange>
                </w:rPr>
                <w:t>第</w:t>
              </w:r>
              <w:r w:rsidRPr="00761405">
                <w:rPr>
                  <w:rFonts w:asciiTheme="minorHAnsi" w:eastAsia="宋体" w:hAnsiTheme="minorHAnsi"/>
                  <w:sz w:val="24"/>
                  <w:szCs w:val="24"/>
                  <w:lang w:eastAsia="zh-CN"/>
                  <w:rPrChange w:id="152" w:author="Shao" w:date="2025-02-21T15:29:00Z" w16du:dateUtc="2025-02-21T07:29:00Z">
                    <w:rPr>
                      <w:rFonts w:asciiTheme="minorHAnsi" w:eastAsia="宋体" w:hAnsiTheme="minorHAnsi"/>
                      <w:sz w:val="24"/>
                      <w:szCs w:val="24"/>
                      <w:shd w:val="clear" w:color="FFFFFF" w:fill="D9D9D9"/>
                      <w:lang w:eastAsia="zh-CN"/>
                    </w:rPr>
                  </w:rPrChange>
                </w:rPr>
                <w:t>24</w:t>
              </w:r>
              <w:r w:rsidRPr="00761405">
                <w:rPr>
                  <w:rFonts w:asciiTheme="minorHAnsi" w:eastAsia="宋体" w:hAnsiTheme="minorHAnsi"/>
                  <w:sz w:val="24"/>
                  <w:szCs w:val="24"/>
                  <w:lang w:val="en-US" w:eastAsia="zh-CN"/>
                  <w:rPrChange w:id="153" w:author="Shao" w:date="2025-02-21T15:29:00Z" w16du:dateUtc="2025-02-21T07:29:00Z">
                    <w:rPr>
                      <w:rFonts w:asciiTheme="minorHAnsi" w:eastAsia="宋体" w:hAnsiTheme="minorHAnsi"/>
                      <w:sz w:val="24"/>
                      <w:szCs w:val="24"/>
                      <w:shd w:val="clear" w:color="FFFFFF" w:fill="D9D9D9"/>
                      <w:lang w:val="en-US" w:eastAsia="zh-CN"/>
                    </w:rPr>
                  </w:rPrChange>
                </w:rPr>
                <w:t>条</w:t>
              </w:r>
              <w:r w:rsidRPr="00761405">
                <w:rPr>
                  <w:rFonts w:asciiTheme="minorHAnsi" w:eastAsia="宋体" w:hAnsiTheme="minorHAnsi"/>
                  <w:sz w:val="24"/>
                  <w:szCs w:val="24"/>
                  <w:lang w:eastAsia="zh-CN"/>
                  <w:rPrChange w:id="154" w:author="Shao" w:date="2025-02-21T15:29:00Z" w16du:dateUtc="2025-02-21T07:29:00Z">
                    <w:rPr>
                      <w:rFonts w:asciiTheme="minorHAnsi" w:eastAsia="宋体" w:hAnsiTheme="minorHAnsi"/>
                      <w:sz w:val="24"/>
                      <w:szCs w:val="24"/>
                      <w:shd w:val="clear" w:color="FFFFFF" w:fill="D9D9D9"/>
                      <w:lang w:eastAsia="zh-CN"/>
                    </w:rPr>
                  </w:rPrChange>
                </w:rPr>
                <w:t>，</w:t>
              </w:r>
            </w:ins>
            <w:r w:rsidRPr="00761405">
              <w:rPr>
                <w:rFonts w:asciiTheme="minorHAnsi" w:eastAsia="宋体" w:hAnsiTheme="minorHAnsi"/>
                <w:sz w:val="24"/>
                <w:szCs w:val="24"/>
                <w:lang w:val="en-US"/>
                <w:rPrChange w:id="155" w:author="Shao" w:date="2025-02-21T15:29:00Z" w16du:dateUtc="2025-02-21T07:29:00Z">
                  <w:rPr>
                    <w:rFonts w:asciiTheme="minorHAnsi" w:eastAsia="宋体" w:hAnsiTheme="minorHAnsi"/>
                    <w:sz w:val="24"/>
                    <w:szCs w:val="24"/>
                    <w:shd w:val="clear" w:color="FFFFFF" w:fill="D9D9D9"/>
                    <w:lang w:val="en-US"/>
                  </w:rPr>
                </w:rPrChange>
              </w:rPr>
              <w:t>为了使</w:t>
            </w:r>
            <w:r w:rsidRPr="00761405">
              <w:rPr>
                <w:rFonts w:asciiTheme="minorHAnsi" w:eastAsia="宋体" w:hAnsiTheme="minorHAnsi"/>
                <w:sz w:val="24"/>
                <w:szCs w:val="24"/>
                <w:lang w:val="en-US" w:eastAsia="zh-CN"/>
                <w:rPrChange w:id="156" w:author="Shao" w:date="2025-02-21T15:29:00Z" w16du:dateUtc="2025-02-21T07:29:00Z">
                  <w:rPr>
                    <w:rFonts w:asciiTheme="minorHAnsi" w:eastAsia="宋体" w:hAnsiTheme="minorHAnsi"/>
                    <w:sz w:val="24"/>
                    <w:szCs w:val="24"/>
                    <w:shd w:val="clear" w:color="FFFFFF" w:fill="D9D9D9"/>
                    <w:lang w:val="en-US" w:eastAsia="zh-CN"/>
                  </w:rPr>
                </w:rPrChange>
              </w:rPr>
              <w:t>地块的</w:t>
            </w:r>
            <w:r w:rsidRPr="00761405">
              <w:rPr>
                <w:rFonts w:asciiTheme="minorHAnsi" w:eastAsia="宋体" w:hAnsiTheme="minorHAnsi"/>
                <w:sz w:val="24"/>
                <w:szCs w:val="24"/>
                <w:lang w:val="en-US"/>
                <w:rPrChange w:id="157" w:author="Shao" w:date="2025-02-21T15:29:00Z" w16du:dateUtc="2025-02-21T07:29:00Z">
                  <w:rPr>
                    <w:rFonts w:asciiTheme="minorHAnsi" w:eastAsia="宋体" w:hAnsiTheme="minorHAnsi"/>
                    <w:sz w:val="24"/>
                    <w:szCs w:val="24"/>
                    <w:shd w:val="clear" w:color="FFFFFF" w:fill="D9D9D9"/>
                    <w:lang w:val="en-US"/>
                  </w:rPr>
                </w:rPrChange>
              </w:rPr>
              <w:t>转换期在申请日期之前得到追溯承认</w:t>
            </w:r>
            <w:r w:rsidRPr="00761405">
              <w:rPr>
                <w:rFonts w:asciiTheme="minorHAnsi" w:eastAsia="宋体" w:hAnsiTheme="minorHAnsi"/>
                <w:sz w:val="24"/>
                <w:szCs w:val="24"/>
                <w:rPrChange w:id="158" w:author="Shao" w:date="2025-02-21T15:29:00Z" w16du:dateUtc="2025-02-21T07:29:00Z">
                  <w:rPr>
                    <w:rFonts w:asciiTheme="minorHAnsi" w:eastAsia="宋体" w:hAnsiTheme="minorHAnsi"/>
                    <w:sz w:val="24"/>
                    <w:szCs w:val="24"/>
                    <w:shd w:val="clear" w:color="FFFFFF" w:fill="D9D9D9"/>
                  </w:rPr>
                </w:rPrChange>
              </w:rPr>
              <w:t>，</w:t>
            </w:r>
            <w:r w:rsidRPr="00761405">
              <w:rPr>
                <w:rFonts w:asciiTheme="minorHAnsi" w:eastAsia="宋体" w:hAnsiTheme="minorHAnsi"/>
                <w:sz w:val="24"/>
                <w:szCs w:val="24"/>
                <w:lang w:val="en-US" w:eastAsia="zh-CN"/>
                <w:rPrChange w:id="159" w:author="Shao" w:date="2025-02-21T15:29:00Z" w16du:dateUtc="2025-02-21T07:29:00Z">
                  <w:rPr>
                    <w:rFonts w:asciiTheme="minorHAnsi" w:eastAsia="宋体" w:hAnsiTheme="minorHAnsi"/>
                    <w:sz w:val="24"/>
                    <w:szCs w:val="24"/>
                    <w:shd w:val="clear" w:color="FFFFFF" w:fill="D9D9D9"/>
                    <w:lang w:val="en-US" w:eastAsia="zh-CN"/>
                  </w:rPr>
                </w:rPrChange>
              </w:rPr>
              <w:t>认证委托人</w:t>
            </w:r>
            <w:r w:rsidRPr="00761405">
              <w:rPr>
                <w:rFonts w:asciiTheme="minorHAnsi" w:eastAsia="宋体" w:hAnsiTheme="minorHAnsi"/>
                <w:sz w:val="24"/>
                <w:szCs w:val="24"/>
                <w:lang w:val="en-US"/>
                <w:rPrChange w:id="160" w:author="Shao" w:date="2025-02-21T15:29:00Z" w16du:dateUtc="2025-02-21T07:29:00Z">
                  <w:rPr>
                    <w:rFonts w:asciiTheme="minorHAnsi" w:eastAsia="宋体" w:hAnsiTheme="minorHAnsi"/>
                    <w:sz w:val="24"/>
                    <w:szCs w:val="24"/>
                    <w:shd w:val="clear" w:color="FFFFFF" w:fill="D9D9D9"/>
                    <w:lang w:val="en-US"/>
                  </w:rPr>
                </w:rPrChange>
              </w:rPr>
              <w:t>必须</w:t>
            </w:r>
            <w:ins w:id="161" w:author="Shao" w:date="2025-02-21T14:54:00Z">
              <w:r w:rsidRPr="00761405">
                <w:rPr>
                  <w:rFonts w:asciiTheme="minorHAnsi" w:eastAsia="宋体" w:hAnsiTheme="minorHAnsi"/>
                  <w:sz w:val="24"/>
                  <w:szCs w:val="24"/>
                  <w:u w:val="single"/>
                  <w:lang w:val="en-US" w:eastAsia="zh-CN"/>
                  <w:rPrChange w:id="162" w:author="Shao" w:date="2025-02-21T15:29:00Z" w16du:dateUtc="2025-02-21T07:29:00Z">
                    <w:rPr>
                      <w:rFonts w:asciiTheme="minorHAnsi" w:eastAsia="宋体" w:hAnsiTheme="minorHAnsi"/>
                      <w:sz w:val="24"/>
                      <w:szCs w:val="24"/>
                      <w:u w:val="single"/>
                      <w:shd w:val="clear" w:color="FFFFFF" w:fill="D9D9D9"/>
                      <w:lang w:val="en-US" w:eastAsia="zh-CN"/>
                    </w:rPr>
                  </w:rPrChange>
                </w:rPr>
                <w:t>在地块采取</w:t>
              </w:r>
            </w:ins>
            <w:ins w:id="163" w:author="Shao" w:date="2025-02-21T14:55:00Z">
              <w:r w:rsidRPr="00761405">
                <w:rPr>
                  <w:rFonts w:asciiTheme="minorHAnsi" w:eastAsia="宋体" w:hAnsiTheme="minorHAnsi"/>
                  <w:sz w:val="24"/>
                  <w:szCs w:val="28"/>
                  <w:u w:val="single"/>
                  <w:rPrChange w:id="164" w:author="Shao" w:date="2025-02-21T15:29:00Z" w16du:dateUtc="2025-02-21T07:29:00Z">
                    <w:rPr>
                      <w:rFonts w:asciiTheme="minorHAnsi" w:eastAsia="宋体" w:hAnsiTheme="minorHAnsi"/>
                      <w:sz w:val="24"/>
                      <w:szCs w:val="28"/>
                      <w:u w:val="single"/>
                      <w:shd w:val="clear" w:color="FFFFFF" w:fill="D9D9D9"/>
                    </w:rPr>
                  </w:rPrChange>
                </w:rPr>
                <w:t>任何种植措施之前</w:t>
              </w:r>
              <w:r w:rsidRPr="00761405">
                <w:rPr>
                  <w:rFonts w:asciiTheme="minorHAnsi" w:eastAsia="宋体" w:hAnsiTheme="minorHAnsi" w:cs="宋体"/>
                  <w:sz w:val="24"/>
                  <w:szCs w:val="28"/>
                  <w:lang w:eastAsia="zh-CN"/>
                  <w:rPrChange w:id="165" w:author="Shao" w:date="2025-02-21T15:29:00Z" w16du:dateUtc="2025-02-21T07:29:00Z">
                    <w:rPr>
                      <w:rFonts w:asciiTheme="minorHAnsi" w:eastAsia="宋体" w:hAnsiTheme="minorHAnsi" w:cs="宋体"/>
                      <w:sz w:val="24"/>
                      <w:szCs w:val="28"/>
                      <w:shd w:val="clear" w:color="FFFFFF" w:fill="D9D9D9"/>
                      <w:lang w:eastAsia="zh-CN"/>
                    </w:rPr>
                  </w:rPrChange>
                </w:rPr>
                <w:t>，</w:t>
              </w:r>
            </w:ins>
            <w:r w:rsidRPr="00761405">
              <w:rPr>
                <w:rFonts w:asciiTheme="minorHAnsi" w:eastAsia="宋体" w:hAnsiTheme="minorHAnsi"/>
                <w:sz w:val="24"/>
                <w:szCs w:val="24"/>
                <w:lang w:val="en-US"/>
                <w:rPrChange w:id="166" w:author="Shao" w:date="2025-02-21T15:29:00Z" w16du:dateUtc="2025-02-21T07:29:00Z">
                  <w:rPr>
                    <w:rFonts w:asciiTheme="minorHAnsi" w:eastAsia="宋体" w:hAnsiTheme="minorHAnsi"/>
                    <w:sz w:val="24"/>
                    <w:szCs w:val="24"/>
                    <w:shd w:val="clear" w:color="FFFFFF" w:fill="D9D9D9"/>
                    <w:lang w:val="en-US"/>
                  </w:rPr>
                </w:rPrChange>
              </w:rPr>
              <w:t>提交以下材料</w:t>
            </w:r>
            <w:r w:rsidRPr="00761405">
              <w:rPr>
                <w:rFonts w:asciiTheme="minorHAnsi" w:eastAsia="宋体" w:hAnsiTheme="minorHAnsi"/>
                <w:sz w:val="24"/>
                <w:szCs w:val="24"/>
                <w:rPrChange w:id="167" w:author="Shao" w:date="2025-02-21T15:29:00Z" w16du:dateUtc="2025-02-21T07:29:00Z">
                  <w:rPr>
                    <w:rFonts w:asciiTheme="minorHAnsi" w:eastAsia="宋体" w:hAnsiTheme="minorHAnsi"/>
                    <w:sz w:val="24"/>
                    <w:szCs w:val="24"/>
                    <w:shd w:val="clear" w:color="FFFFFF" w:fill="D9D9D9"/>
                  </w:rPr>
                </w:rPrChange>
              </w:rPr>
              <w:t>：</w:t>
            </w:r>
            <w:r w:rsidRPr="00761405">
              <w:rPr>
                <w:rFonts w:asciiTheme="minorHAnsi" w:eastAsia="宋体" w:hAnsiTheme="minorHAnsi"/>
                <w:sz w:val="24"/>
                <w:szCs w:val="24"/>
                <w:rPrChange w:id="168" w:author="Shao" w:date="2025-02-21T15:29:00Z" w16du:dateUtc="2025-02-21T07:29:00Z">
                  <w:rPr>
                    <w:rFonts w:asciiTheme="minorHAnsi" w:eastAsia="宋体" w:hAnsiTheme="minorHAnsi"/>
                    <w:sz w:val="24"/>
                    <w:szCs w:val="24"/>
                    <w:shd w:val="clear" w:color="FFFFFF" w:fill="D9D9D9"/>
                  </w:rPr>
                </w:rPrChange>
              </w:rPr>
              <w:t xml:space="preserve"> </w:t>
            </w:r>
          </w:p>
          <w:p w14:paraId="5926C507" w14:textId="77777777" w:rsidR="00057EB9" w:rsidRPr="00761405" w:rsidRDefault="00000000">
            <w:pPr>
              <w:jc w:val="both"/>
              <w:rPr>
                <w:rFonts w:asciiTheme="minorHAnsi" w:eastAsia="宋体" w:hAnsiTheme="minorHAnsi"/>
                <w:sz w:val="24"/>
                <w:szCs w:val="24"/>
                <w:lang w:val="en-US"/>
                <w:rPrChange w:id="169"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170" w:author="Shao" w:date="2025-02-21T15:29:00Z" w16du:dateUtc="2025-02-21T07:29:00Z">
                  <w:rPr>
                    <w:rFonts w:asciiTheme="minorHAnsi" w:eastAsia="宋体" w:hAnsiTheme="minorHAnsi"/>
                    <w:sz w:val="24"/>
                    <w:szCs w:val="24"/>
                    <w:shd w:val="clear" w:color="FFFFFF" w:fill="D9D9D9"/>
                    <w:lang w:val="en-US"/>
                  </w:rPr>
                </w:rPrChange>
              </w:rPr>
              <w:t>1.</w:t>
            </w:r>
            <w:r w:rsidRPr="00761405">
              <w:rPr>
                <w:rFonts w:asciiTheme="minorHAnsi" w:eastAsia="宋体" w:hAnsiTheme="minorHAnsi"/>
                <w:sz w:val="24"/>
                <w:szCs w:val="24"/>
                <w:u w:val="single"/>
                <w:lang w:val="en-US" w:eastAsia="zh-CN"/>
                <w:rPrChange w:id="171" w:author="Shao" w:date="2025-02-21T15:29:00Z" w16du:dateUtc="2025-02-21T07:29:00Z">
                  <w:rPr>
                    <w:rFonts w:asciiTheme="minorHAnsi" w:eastAsia="宋体" w:hAnsiTheme="minorHAnsi"/>
                    <w:sz w:val="24"/>
                    <w:szCs w:val="24"/>
                    <w:u w:val="single"/>
                    <w:shd w:val="clear" w:color="FFFFFF" w:fill="D9D9D9"/>
                    <w:lang w:val="en-US" w:eastAsia="zh-CN"/>
                  </w:rPr>
                </w:rPrChange>
              </w:rPr>
              <w:t>填写</w:t>
            </w:r>
            <w:del w:id="172" w:author="Shao" w:date="2025-02-20T16:26:00Z">
              <w:r w:rsidRPr="00761405">
                <w:rPr>
                  <w:rFonts w:asciiTheme="minorHAnsi" w:eastAsia="宋体" w:hAnsiTheme="minorHAnsi"/>
                  <w:sz w:val="24"/>
                  <w:szCs w:val="24"/>
                  <w:u w:val="single"/>
                  <w:lang w:val="en-US" w:eastAsia="zh-CN"/>
                  <w:rPrChange w:id="173" w:author="Shao" w:date="2025-02-21T15:29:00Z" w16du:dateUtc="2025-02-21T07:29:00Z">
                    <w:rPr>
                      <w:rFonts w:asciiTheme="minorHAnsi" w:eastAsia="宋体" w:hAnsiTheme="minorHAnsi"/>
                      <w:sz w:val="24"/>
                      <w:szCs w:val="24"/>
                      <w:u w:val="single"/>
                      <w:shd w:val="clear" w:color="FFFFFF" w:fill="D9D9D9"/>
                      <w:lang w:val="en-US" w:eastAsia="zh-CN"/>
                    </w:rPr>
                  </w:rPrChange>
                </w:rPr>
                <w:delText>本</w:delText>
              </w:r>
            </w:del>
            <w:ins w:id="174" w:author="Shao" w:date="2025-02-20T16:26:00Z">
              <w:r w:rsidRPr="00761405">
                <w:rPr>
                  <w:rFonts w:asciiTheme="minorHAnsi" w:eastAsia="宋体" w:hAnsiTheme="minorHAnsi"/>
                  <w:sz w:val="24"/>
                  <w:szCs w:val="24"/>
                  <w:u w:val="single"/>
                  <w:lang w:val="en-US" w:eastAsia="zh-CN"/>
                  <w:rPrChange w:id="175" w:author="Shao" w:date="2025-02-21T15:29:00Z" w16du:dateUtc="2025-02-21T07:29:00Z">
                    <w:rPr>
                      <w:rFonts w:asciiTheme="minorHAnsi" w:eastAsia="宋体" w:hAnsiTheme="minorHAnsi"/>
                      <w:sz w:val="24"/>
                      <w:szCs w:val="24"/>
                      <w:u w:val="single"/>
                      <w:shd w:val="clear" w:color="FFFFFF" w:fill="D9D9D9"/>
                      <w:lang w:val="en-US" w:eastAsia="zh-CN"/>
                    </w:rPr>
                  </w:rPrChange>
                </w:rPr>
                <w:t>以上</w:t>
              </w:r>
            </w:ins>
            <w:r w:rsidRPr="00761405">
              <w:rPr>
                <w:rFonts w:asciiTheme="minorHAnsi" w:eastAsia="宋体" w:hAnsiTheme="minorHAnsi"/>
                <w:sz w:val="24"/>
                <w:szCs w:val="24"/>
                <w:u w:val="single"/>
                <w:lang w:val="en-US" w:eastAsia="zh-CN"/>
                <w:rPrChange w:id="176" w:author="Shao" w:date="2025-02-21T15:29:00Z" w16du:dateUtc="2025-02-21T07:29:00Z">
                  <w:rPr>
                    <w:rFonts w:asciiTheme="minorHAnsi" w:eastAsia="宋体" w:hAnsiTheme="minorHAnsi"/>
                    <w:sz w:val="24"/>
                    <w:szCs w:val="24"/>
                    <w:u w:val="single"/>
                    <w:shd w:val="clear" w:color="FFFFFF" w:fill="D9D9D9"/>
                    <w:lang w:val="en-US" w:eastAsia="zh-CN"/>
                  </w:rPr>
                </w:rPrChange>
              </w:rPr>
              <w:t>表格，或者提供</w:t>
            </w:r>
            <w:r w:rsidRPr="00761405">
              <w:rPr>
                <w:rFonts w:asciiTheme="minorHAnsi" w:eastAsia="宋体" w:hAnsiTheme="minorHAnsi"/>
                <w:sz w:val="24"/>
                <w:szCs w:val="24"/>
                <w:u w:val="single"/>
                <w:lang w:val="en-US" w:eastAsia="zh-CN"/>
                <w:rPrChange w:id="177" w:author="Shao" w:date="2025-02-21T15:29:00Z" w16du:dateUtc="2025-02-21T07:29:00Z">
                  <w:rPr>
                    <w:rFonts w:asciiTheme="minorHAnsi" w:eastAsia="宋体" w:hAnsiTheme="minorHAnsi"/>
                    <w:sz w:val="24"/>
                    <w:szCs w:val="24"/>
                    <w:u w:val="single"/>
                    <w:shd w:val="clear" w:color="FFFFFF" w:fill="D9D9D9"/>
                    <w:lang w:val="en-US" w:eastAsia="zh-CN"/>
                  </w:rPr>
                </w:rPrChange>
              </w:rPr>
              <w:t>1</w:t>
            </w:r>
            <w:r w:rsidRPr="00761405">
              <w:rPr>
                <w:rFonts w:asciiTheme="minorHAnsi" w:eastAsia="宋体" w:hAnsiTheme="minorHAnsi"/>
                <w:sz w:val="24"/>
                <w:szCs w:val="24"/>
                <w:u w:val="single"/>
                <w:lang w:val="en-US" w:eastAsia="zh-CN"/>
                <w:rPrChange w:id="178" w:author="Shao" w:date="2025-02-21T15:29:00Z" w16du:dateUtc="2025-02-21T07:29:00Z">
                  <w:rPr>
                    <w:rFonts w:asciiTheme="minorHAnsi" w:eastAsia="宋体" w:hAnsiTheme="minorHAnsi"/>
                    <w:sz w:val="24"/>
                    <w:szCs w:val="24"/>
                    <w:u w:val="single"/>
                    <w:shd w:val="clear" w:color="FFFFFF" w:fill="D9D9D9"/>
                    <w:lang w:val="en-US" w:eastAsia="zh-CN"/>
                  </w:rPr>
                </w:rPrChange>
              </w:rPr>
              <w:t>份</w:t>
            </w:r>
            <w:r w:rsidRPr="00761405">
              <w:rPr>
                <w:rFonts w:asciiTheme="minorHAnsi" w:eastAsia="宋体" w:hAnsiTheme="minorHAnsi"/>
                <w:sz w:val="24"/>
                <w:szCs w:val="24"/>
                <w:u w:val="single"/>
                <w:lang w:val="en-US"/>
                <w:rPrChange w:id="179" w:author="Shao" w:date="2025-02-21T15:29:00Z" w16du:dateUtc="2025-02-21T07:29:00Z">
                  <w:rPr>
                    <w:rFonts w:asciiTheme="minorHAnsi" w:eastAsia="宋体" w:hAnsiTheme="minorHAnsi"/>
                    <w:sz w:val="24"/>
                    <w:szCs w:val="24"/>
                    <w:u w:val="single"/>
                    <w:shd w:val="clear" w:color="FFFFFF" w:fill="D9D9D9"/>
                    <w:lang w:val="en-US"/>
                  </w:rPr>
                </w:rPrChange>
              </w:rPr>
              <w:t>书面申请</w:t>
            </w:r>
            <w:r w:rsidRPr="00761405">
              <w:rPr>
                <w:rFonts w:asciiTheme="minorHAnsi" w:eastAsia="宋体" w:hAnsiTheme="minorHAnsi"/>
                <w:sz w:val="24"/>
                <w:szCs w:val="24"/>
                <w:lang w:val="en-US" w:eastAsia="zh-CN"/>
                <w:rPrChange w:id="180" w:author="Shao" w:date="2025-02-21T15:29:00Z" w16du:dateUtc="2025-02-21T07:29:00Z">
                  <w:rPr>
                    <w:rFonts w:asciiTheme="minorHAnsi" w:eastAsia="宋体" w:hAnsiTheme="minorHAnsi"/>
                    <w:sz w:val="24"/>
                    <w:szCs w:val="24"/>
                    <w:shd w:val="clear" w:color="FFFFFF" w:fill="D9D9D9"/>
                    <w:lang w:val="en-US" w:eastAsia="zh-CN"/>
                  </w:rPr>
                </w:rPrChange>
              </w:rPr>
              <w:t>：需说明涉及的地块，</w:t>
            </w:r>
            <w:r w:rsidRPr="00761405">
              <w:rPr>
                <w:rFonts w:asciiTheme="minorHAnsi" w:eastAsia="宋体" w:hAnsiTheme="minorHAnsi"/>
                <w:sz w:val="24"/>
                <w:szCs w:val="24"/>
                <w:lang w:val="en-US"/>
                <w:rPrChange w:id="181" w:author="Shao" w:date="2025-02-21T15:29:00Z" w16du:dateUtc="2025-02-21T07:29:00Z">
                  <w:rPr>
                    <w:rFonts w:asciiTheme="minorHAnsi" w:eastAsia="宋体" w:hAnsiTheme="minorHAnsi"/>
                    <w:sz w:val="24"/>
                    <w:szCs w:val="24"/>
                    <w:shd w:val="clear" w:color="FFFFFF" w:fill="D9D9D9"/>
                    <w:lang w:val="en-US"/>
                  </w:rPr>
                </w:rPrChange>
              </w:rPr>
              <w:t>并详细描述</w:t>
            </w:r>
            <w:r w:rsidRPr="00761405">
              <w:rPr>
                <w:rFonts w:asciiTheme="minorHAnsi" w:eastAsia="宋体" w:hAnsiTheme="minorHAnsi"/>
                <w:sz w:val="24"/>
                <w:szCs w:val="24"/>
                <w:lang w:val="en-US" w:eastAsia="zh-CN"/>
                <w:rPrChange w:id="182" w:author="Shao" w:date="2025-02-21T15:29:00Z" w16du:dateUtc="2025-02-21T07:29:00Z">
                  <w:rPr>
                    <w:rFonts w:asciiTheme="minorHAnsi" w:eastAsia="宋体" w:hAnsiTheme="minorHAnsi"/>
                    <w:sz w:val="24"/>
                    <w:szCs w:val="24"/>
                    <w:shd w:val="clear" w:color="FFFFFF" w:fill="D9D9D9"/>
                    <w:lang w:val="en-US" w:eastAsia="zh-CN"/>
                  </w:rPr>
                </w:rPrChange>
              </w:rPr>
              <w:t>这些地块</w:t>
            </w:r>
            <w:r w:rsidRPr="00761405">
              <w:rPr>
                <w:rFonts w:asciiTheme="minorHAnsi" w:eastAsia="宋体" w:hAnsiTheme="minorHAnsi"/>
                <w:sz w:val="24"/>
                <w:szCs w:val="24"/>
                <w:lang w:val="en-US"/>
                <w:rPrChange w:id="183" w:author="Shao" w:date="2025-02-21T15:29:00Z" w16du:dateUtc="2025-02-21T07:29:00Z">
                  <w:rPr>
                    <w:rFonts w:asciiTheme="minorHAnsi" w:eastAsia="宋体" w:hAnsiTheme="minorHAnsi"/>
                    <w:sz w:val="24"/>
                    <w:szCs w:val="24"/>
                    <w:shd w:val="clear" w:color="FFFFFF" w:fill="D9D9D9"/>
                    <w:lang w:val="en-US"/>
                  </w:rPr>
                </w:rPrChange>
              </w:rPr>
              <w:t>前三年</w:t>
            </w:r>
            <w:r w:rsidRPr="00761405">
              <w:rPr>
                <w:rFonts w:asciiTheme="minorHAnsi" w:eastAsia="宋体" w:hAnsiTheme="minorHAnsi"/>
                <w:sz w:val="24"/>
                <w:szCs w:val="24"/>
                <w:lang w:val="en-US" w:eastAsia="zh-CN"/>
                <w:rPrChange w:id="184" w:author="Shao" w:date="2025-02-21T15:29:00Z" w16du:dateUtc="2025-02-21T07:29:00Z">
                  <w:rPr>
                    <w:rFonts w:asciiTheme="minorHAnsi" w:eastAsia="宋体" w:hAnsiTheme="minorHAnsi"/>
                    <w:sz w:val="24"/>
                    <w:szCs w:val="24"/>
                    <w:shd w:val="clear" w:color="FFFFFF" w:fill="D9D9D9"/>
                    <w:lang w:val="en-US" w:eastAsia="zh-CN"/>
                  </w:rPr>
                </w:rPrChange>
              </w:rPr>
              <w:t>的</w:t>
            </w:r>
            <w:r w:rsidRPr="00761405">
              <w:rPr>
                <w:rFonts w:asciiTheme="minorHAnsi" w:eastAsia="宋体" w:hAnsiTheme="minorHAnsi"/>
                <w:sz w:val="24"/>
                <w:szCs w:val="24"/>
                <w:lang w:val="en-US"/>
                <w:rPrChange w:id="185" w:author="Shao" w:date="2025-02-21T15:29:00Z" w16du:dateUtc="2025-02-21T07:29:00Z">
                  <w:rPr>
                    <w:rFonts w:asciiTheme="minorHAnsi" w:eastAsia="宋体" w:hAnsiTheme="minorHAnsi"/>
                    <w:sz w:val="24"/>
                    <w:szCs w:val="24"/>
                    <w:shd w:val="clear" w:color="FFFFFF" w:fill="D9D9D9"/>
                    <w:lang w:val="en-US"/>
                  </w:rPr>
                </w:rPrChange>
              </w:rPr>
              <w:t>种植管理历史。</w:t>
            </w:r>
          </w:p>
          <w:p w14:paraId="3F619461" w14:textId="77777777" w:rsidR="00057EB9" w:rsidRPr="00761405" w:rsidRDefault="00000000">
            <w:pPr>
              <w:jc w:val="both"/>
              <w:rPr>
                <w:rFonts w:asciiTheme="minorHAnsi" w:eastAsia="宋体" w:hAnsiTheme="minorHAnsi"/>
                <w:sz w:val="24"/>
                <w:szCs w:val="24"/>
                <w:lang w:val="en-US"/>
                <w:rPrChange w:id="186"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187" w:author="Shao" w:date="2025-02-21T15:29:00Z" w16du:dateUtc="2025-02-21T07:29:00Z">
                  <w:rPr>
                    <w:rFonts w:asciiTheme="minorHAnsi" w:eastAsia="宋体" w:hAnsiTheme="minorHAnsi"/>
                    <w:sz w:val="24"/>
                    <w:szCs w:val="24"/>
                    <w:shd w:val="clear" w:color="FFFFFF" w:fill="D9D9D9"/>
                    <w:lang w:val="en-US"/>
                  </w:rPr>
                </w:rPrChange>
              </w:rPr>
              <w:t>2.</w:t>
            </w:r>
            <w:r w:rsidRPr="00761405">
              <w:rPr>
                <w:rFonts w:asciiTheme="minorHAnsi" w:eastAsia="宋体" w:hAnsiTheme="minorHAnsi"/>
                <w:sz w:val="24"/>
                <w:szCs w:val="24"/>
                <w:u w:val="single"/>
                <w:lang w:val="en-US" w:eastAsia="zh-CN"/>
                <w:rPrChange w:id="188" w:author="Shao" w:date="2025-02-21T15:29:00Z" w16du:dateUtc="2025-02-21T07:29:00Z">
                  <w:rPr>
                    <w:rFonts w:asciiTheme="minorHAnsi" w:eastAsia="宋体" w:hAnsiTheme="minorHAnsi"/>
                    <w:sz w:val="24"/>
                    <w:szCs w:val="24"/>
                    <w:u w:val="single"/>
                    <w:shd w:val="clear" w:color="FFFFFF" w:fill="D9D9D9"/>
                    <w:lang w:val="en-US" w:eastAsia="zh-CN"/>
                  </w:rPr>
                </w:rPrChange>
              </w:rPr>
              <w:t>地块图</w:t>
            </w:r>
            <w:ins w:id="189" w:author="Shao" w:date="2025-02-21T15:12:00Z">
              <w:r w:rsidRPr="00761405">
                <w:rPr>
                  <w:rFonts w:asciiTheme="minorHAnsi" w:eastAsia="宋体" w:hAnsiTheme="minorHAnsi"/>
                  <w:sz w:val="24"/>
                  <w:szCs w:val="24"/>
                  <w:u w:val="single"/>
                  <w:lang w:val="en-US" w:eastAsia="zh-CN"/>
                  <w:rPrChange w:id="190" w:author="Shao" w:date="2025-02-21T15:29:00Z" w16du:dateUtc="2025-02-21T07:29:00Z">
                    <w:rPr>
                      <w:rFonts w:asciiTheme="minorHAnsi" w:eastAsia="宋体" w:hAnsiTheme="minorHAnsi"/>
                      <w:sz w:val="24"/>
                      <w:szCs w:val="24"/>
                      <w:u w:val="single"/>
                      <w:shd w:val="clear" w:color="FFFFFF" w:fill="D9D9D9"/>
                      <w:lang w:val="en-US" w:eastAsia="zh-CN"/>
                    </w:rPr>
                  </w:rPrChange>
                </w:rPr>
                <w:t>，</w:t>
              </w:r>
              <w:r w:rsidRPr="00761405">
                <w:rPr>
                  <w:rFonts w:asciiTheme="minorHAnsi" w:eastAsia="宋体" w:hAnsiTheme="minorHAnsi"/>
                  <w:sz w:val="24"/>
                  <w:szCs w:val="28"/>
                  <w:rPrChange w:id="191" w:author="Shao" w:date="2025-02-21T15:29:00Z" w16du:dateUtc="2025-02-21T07:29:00Z">
                    <w:rPr>
                      <w:rFonts w:asciiTheme="minorHAnsi" w:eastAsia="宋体" w:hAnsiTheme="minorHAnsi"/>
                      <w:sz w:val="24"/>
                      <w:szCs w:val="28"/>
                      <w:shd w:val="clear" w:color="FFFFFF" w:fill="D9D9D9"/>
                    </w:rPr>
                  </w:rPrChange>
                </w:rPr>
                <w:t>经签名</w:t>
              </w:r>
              <w:r w:rsidRPr="00761405">
                <w:rPr>
                  <w:rFonts w:asciiTheme="minorHAnsi" w:eastAsia="宋体" w:hAnsiTheme="minorHAnsi"/>
                  <w:sz w:val="24"/>
                  <w:szCs w:val="28"/>
                  <w:rPrChange w:id="192" w:author="Shao" w:date="2025-02-21T15:29:00Z" w16du:dateUtc="2025-02-21T07:29:00Z">
                    <w:rPr>
                      <w:rFonts w:asciiTheme="minorHAnsi" w:eastAsia="宋体" w:hAnsiTheme="minorHAnsi"/>
                      <w:sz w:val="24"/>
                      <w:szCs w:val="28"/>
                      <w:shd w:val="clear" w:color="FFFFFF" w:fill="D9D9D9"/>
                    </w:rPr>
                  </w:rPrChange>
                </w:rPr>
                <w:t>/</w:t>
              </w:r>
              <w:r w:rsidRPr="00761405">
                <w:rPr>
                  <w:rFonts w:asciiTheme="minorHAnsi" w:eastAsia="宋体" w:hAnsiTheme="minorHAnsi"/>
                  <w:sz w:val="24"/>
                  <w:szCs w:val="28"/>
                  <w:rPrChange w:id="193" w:author="Shao" w:date="2025-02-21T15:29:00Z" w16du:dateUtc="2025-02-21T07:29:00Z">
                    <w:rPr>
                      <w:rFonts w:asciiTheme="minorHAnsi" w:eastAsia="宋体" w:hAnsiTheme="minorHAnsi"/>
                      <w:sz w:val="24"/>
                      <w:szCs w:val="28"/>
                      <w:shd w:val="clear" w:color="FFFFFF" w:fill="D9D9D9"/>
                    </w:rPr>
                  </w:rPrChange>
                </w:rPr>
                <w:t>盖章</w:t>
              </w:r>
            </w:ins>
            <w:r w:rsidRPr="00761405">
              <w:rPr>
                <w:rFonts w:asciiTheme="minorHAnsi" w:eastAsia="宋体" w:hAnsiTheme="minorHAnsi"/>
                <w:sz w:val="24"/>
                <w:szCs w:val="24"/>
                <w:lang w:val="en-US" w:eastAsia="zh-CN"/>
                <w:rPrChange w:id="194" w:author="Shao" w:date="2025-02-21T15:29:00Z" w16du:dateUtc="2025-02-21T07:29:00Z">
                  <w:rPr>
                    <w:rFonts w:asciiTheme="minorHAnsi" w:eastAsia="宋体" w:hAnsiTheme="minorHAnsi"/>
                    <w:sz w:val="24"/>
                    <w:szCs w:val="24"/>
                    <w:shd w:val="clear" w:color="FFFFFF" w:fill="D9D9D9"/>
                    <w:lang w:val="en-US" w:eastAsia="zh-CN"/>
                  </w:rPr>
                </w:rPrChange>
              </w:rPr>
              <w:t>，需</w:t>
            </w:r>
            <w:r w:rsidRPr="00761405">
              <w:rPr>
                <w:rFonts w:asciiTheme="minorHAnsi" w:eastAsia="宋体" w:hAnsiTheme="minorHAnsi"/>
                <w:sz w:val="24"/>
                <w:szCs w:val="24"/>
                <w:lang w:val="en-US"/>
                <w:rPrChange w:id="195" w:author="Shao" w:date="2025-02-21T15:29:00Z" w16du:dateUtc="2025-02-21T07:29:00Z">
                  <w:rPr>
                    <w:rFonts w:asciiTheme="minorHAnsi" w:eastAsia="宋体" w:hAnsiTheme="minorHAnsi"/>
                    <w:sz w:val="24"/>
                    <w:szCs w:val="24"/>
                    <w:shd w:val="clear" w:color="FFFFFF" w:fill="D9D9D9"/>
                    <w:lang w:val="en-US"/>
                  </w:rPr>
                </w:rPrChange>
              </w:rPr>
              <w:t>清楚标明</w:t>
            </w:r>
            <w:r w:rsidRPr="00761405">
              <w:rPr>
                <w:rFonts w:asciiTheme="minorHAnsi" w:eastAsia="宋体" w:hAnsiTheme="minorHAnsi"/>
                <w:sz w:val="24"/>
                <w:szCs w:val="24"/>
                <w:lang w:val="en-US" w:eastAsia="zh-CN"/>
                <w:rPrChange w:id="196" w:author="Shao" w:date="2025-02-21T15:29:00Z" w16du:dateUtc="2025-02-21T07:29:00Z">
                  <w:rPr>
                    <w:rFonts w:asciiTheme="minorHAnsi" w:eastAsia="宋体" w:hAnsiTheme="minorHAnsi"/>
                    <w:sz w:val="24"/>
                    <w:szCs w:val="24"/>
                    <w:shd w:val="clear" w:color="FFFFFF" w:fill="D9D9D9"/>
                    <w:lang w:val="en-US" w:eastAsia="zh-CN"/>
                  </w:rPr>
                </w:rPrChange>
              </w:rPr>
              <w:t>：</w:t>
            </w:r>
            <w:r w:rsidRPr="00761405">
              <w:rPr>
                <w:rFonts w:asciiTheme="minorHAnsi" w:eastAsia="宋体" w:hAnsiTheme="minorHAnsi"/>
                <w:sz w:val="24"/>
                <w:szCs w:val="24"/>
                <w:lang w:val="en-US"/>
                <w:rPrChange w:id="197" w:author="Shao" w:date="2025-02-21T15:29:00Z" w16du:dateUtc="2025-02-21T07:29:00Z">
                  <w:rPr>
                    <w:rFonts w:asciiTheme="minorHAnsi" w:eastAsia="宋体" w:hAnsiTheme="minorHAnsi"/>
                    <w:sz w:val="24"/>
                    <w:szCs w:val="24"/>
                    <w:shd w:val="clear" w:color="FFFFFF" w:fill="D9D9D9"/>
                    <w:lang w:val="en-US"/>
                  </w:rPr>
                </w:rPrChange>
              </w:rPr>
              <w:t>申请追溯承认的每</w:t>
            </w:r>
            <w:r w:rsidRPr="00761405">
              <w:rPr>
                <w:rFonts w:asciiTheme="minorHAnsi" w:eastAsia="宋体" w:hAnsiTheme="minorHAnsi"/>
                <w:sz w:val="24"/>
                <w:szCs w:val="24"/>
                <w:lang w:val="en-US" w:eastAsia="zh-CN"/>
                <w:rPrChange w:id="198" w:author="Shao" w:date="2025-02-21T15:29:00Z" w16du:dateUtc="2025-02-21T07:29:00Z">
                  <w:rPr>
                    <w:rFonts w:asciiTheme="minorHAnsi" w:eastAsia="宋体" w:hAnsiTheme="minorHAnsi"/>
                    <w:sz w:val="24"/>
                    <w:szCs w:val="24"/>
                    <w:shd w:val="clear" w:color="FFFFFF" w:fill="D9D9D9"/>
                    <w:lang w:val="en-US" w:eastAsia="zh-CN"/>
                  </w:rPr>
                </w:rPrChange>
              </w:rPr>
              <w:t>个地块，地块总面积，以及每个地块的土地状态、当前种植作物及其面积和</w:t>
            </w:r>
            <w:r w:rsidRPr="00761405">
              <w:rPr>
                <w:rFonts w:asciiTheme="minorHAnsi" w:eastAsia="宋体" w:hAnsiTheme="minorHAnsi"/>
                <w:sz w:val="24"/>
                <w:szCs w:val="24"/>
                <w:lang w:val="en-US"/>
                <w:rPrChange w:id="199" w:author="Shao" w:date="2025-02-21T15:29:00Z" w16du:dateUtc="2025-02-21T07:29:00Z">
                  <w:rPr>
                    <w:rFonts w:asciiTheme="minorHAnsi" w:eastAsia="宋体" w:hAnsiTheme="minorHAnsi"/>
                    <w:sz w:val="24"/>
                    <w:szCs w:val="24"/>
                    <w:shd w:val="clear" w:color="FFFFFF" w:fill="D9D9D9"/>
                    <w:lang w:val="en-US"/>
                  </w:rPr>
                </w:rPrChange>
              </w:rPr>
              <w:t>地理位置坐标</w:t>
            </w:r>
            <w:r w:rsidRPr="00761405">
              <w:rPr>
                <w:rFonts w:asciiTheme="minorHAnsi" w:eastAsia="宋体" w:hAnsiTheme="minorHAnsi"/>
                <w:sz w:val="24"/>
                <w:szCs w:val="24"/>
                <w:lang w:val="en-US" w:eastAsia="zh-CN"/>
                <w:rPrChange w:id="200" w:author="Shao" w:date="2025-02-21T15:29:00Z" w16du:dateUtc="2025-02-21T07:29:00Z">
                  <w:rPr>
                    <w:rFonts w:asciiTheme="minorHAnsi" w:eastAsia="宋体" w:hAnsiTheme="minorHAnsi"/>
                    <w:sz w:val="24"/>
                    <w:szCs w:val="24"/>
                    <w:shd w:val="clear" w:color="FFFFFF" w:fill="D9D9D9"/>
                    <w:lang w:val="en-US" w:eastAsia="zh-CN"/>
                  </w:rPr>
                </w:rPrChange>
              </w:rPr>
              <w:t>等</w:t>
            </w:r>
            <w:r w:rsidRPr="00761405">
              <w:rPr>
                <w:rFonts w:asciiTheme="minorHAnsi" w:eastAsia="宋体" w:hAnsiTheme="minorHAnsi"/>
                <w:sz w:val="24"/>
                <w:szCs w:val="24"/>
                <w:lang w:val="en-US"/>
                <w:rPrChange w:id="201" w:author="Shao" w:date="2025-02-21T15:29:00Z" w16du:dateUtc="2025-02-21T07:29:00Z">
                  <w:rPr>
                    <w:rFonts w:asciiTheme="minorHAnsi" w:eastAsia="宋体" w:hAnsiTheme="minorHAnsi"/>
                    <w:sz w:val="24"/>
                    <w:szCs w:val="24"/>
                    <w:shd w:val="clear" w:color="FFFFFF" w:fill="D9D9D9"/>
                    <w:lang w:val="en-US"/>
                  </w:rPr>
                </w:rPrChange>
              </w:rPr>
              <w:t>信息</w:t>
            </w:r>
            <w:r w:rsidRPr="00761405">
              <w:rPr>
                <w:rFonts w:asciiTheme="minorHAnsi" w:eastAsia="宋体" w:hAnsiTheme="minorHAnsi"/>
                <w:sz w:val="24"/>
                <w:szCs w:val="24"/>
                <w:lang w:val="en-US" w:eastAsia="zh-CN"/>
                <w:rPrChange w:id="202" w:author="Shao" w:date="2025-02-21T15:29:00Z" w16du:dateUtc="2025-02-21T07:29:00Z">
                  <w:rPr>
                    <w:rFonts w:asciiTheme="minorHAnsi" w:eastAsia="宋体" w:hAnsiTheme="minorHAnsi"/>
                    <w:sz w:val="24"/>
                    <w:szCs w:val="24"/>
                    <w:shd w:val="clear" w:color="FFFFFF" w:fill="D9D9D9"/>
                    <w:lang w:val="en-US" w:eastAsia="zh-CN"/>
                  </w:rPr>
                </w:rPrChange>
              </w:rPr>
              <w:t>（必要时）</w:t>
            </w:r>
            <w:ins w:id="203" w:author="山人" w:date="2025-02-21T15:22:00Z">
              <w:r w:rsidRPr="00761405">
                <w:rPr>
                  <w:rFonts w:asciiTheme="minorHAnsi" w:eastAsia="宋体" w:hAnsiTheme="minorHAnsi" w:hint="eastAsia"/>
                  <w:sz w:val="24"/>
                  <w:szCs w:val="24"/>
                  <w:lang w:val="en-US" w:eastAsia="zh-CN"/>
                  <w:rPrChange w:id="204" w:author="Shao" w:date="2025-02-21T15:29:00Z" w16du:dateUtc="2025-02-21T07:29:00Z">
                    <w:rPr>
                      <w:rFonts w:asciiTheme="minorHAnsi" w:eastAsia="宋体" w:hAnsiTheme="minorHAnsi" w:hint="eastAsia"/>
                      <w:sz w:val="24"/>
                      <w:szCs w:val="24"/>
                      <w:shd w:val="clear" w:color="FFFFFF" w:fill="D9D9D9"/>
                      <w:lang w:val="en-US" w:eastAsia="zh-CN"/>
                    </w:rPr>
                  </w:rPrChange>
                </w:rPr>
                <w:t>。</w:t>
              </w:r>
            </w:ins>
            <w:del w:id="205" w:author="山人" w:date="2025-02-21T15:22:00Z">
              <w:r w:rsidRPr="00761405">
                <w:rPr>
                  <w:rFonts w:asciiTheme="minorHAnsi" w:eastAsia="宋体" w:hAnsiTheme="minorHAnsi"/>
                  <w:sz w:val="24"/>
                  <w:szCs w:val="24"/>
                  <w:lang w:val="en-US"/>
                  <w:rPrChange w:id="206" w:author="Shao" w:date="2025-02-21T15:29:00Z" w16du:dateUtc="2025-02-21T07:29:00Z">
                    <w:rPr>
                      <w:rFonts w:asciiTheme="minorHAnsi" w:eastAsia="宋体" w:hAnsiTheme="minorHAnsi"/>
                      <w:sz w:val="24"/>
                      <w:szCs w:val="24"/>
                      <w:shd w:val="clear" w:color="FFFFFF" w:fill="D9D9D9"/>
                      <w:lang w:val="en-US"/>
                    </w:rPr>
                  </w:rPrChange>
                </w:rPr>
                <w:delText>；</w:delText>
              </w:r>
              <w:r w:rsidRPr="00761405">
                <w:rPr>
                  <w:rFonts w:asciiTheme="minorHAnsi" w:eastAsia="宋体" w:hAnsiTheme="minorHAnsi"/>
                  <w:sz w:val="24"/>
                  <w:szCs w:val="24"/>
                  <w:lang w:val="en-US"/>
                  <w:rPrChange w:id="207" w:author="Shao" w:date="2025-02-21T15:29:00Z" w16du:dateUtc="2025-02-21T07:29:00Z">
                    <w:rPr>
                      <w:rFonts w:asciiTheme="minorHAnsi" w:eastAsia="宋体" w:hAnsiTheme="minorHAnsi"/>
                      <w:sz w:val="24"/>
                      <w:szCs w:val="24"/>
                      <w:shd w:val="clear" w:color="FFFFFF" w:fill="D9D9D9"/>
                      <w:lang w:val="en-US"/>
                    </w:rPr>
                  </w:rPrChange>
                </w:rPr>
                <w:delText xml:space="preserve"> </w:delText>
              </w:r>
            </w:del>
          </w:p>
          <w:p w14:paraId="1D862A3A" w14:textId="77777777" w:rsidR="00057EB9" w:rsidRPr="00761405" w:rsidRDefault="00000000">
            <w:pPr>
              <w:jc w:val="both"/>
              <w:rPr>
                <w:rFonts w:asciiTheme="minorHAnsi" w:eastAsia="宋体" w:hAnsiTheme="minorHAnsi"/>
                <w:sz w:val="24"/>
                <w:szCs w:val="24"/>
                <w:lang w:val="en-US"/>
                <w:rPrChange w:id="208"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209" w:author="Shao" w:date="2025-02-21T15:29:00Z" w16du:dateUtc="2025-02-21T07:29:00Z">
                  <w:rPr>
                    <w:rFonts w:asciiTheme="minorHAnsi" w:eastAsia="宋体" w:hAnsiTheme="minorHAnsi"/>
                    <w:sz w:val="24"/>
                    <w:szCs w:val="24"/>
                    <w:shd w:val="clear" w:color="FFFFFF" w:fill="D9D9D9"/>
                    <w:lang w:val="en-US"/>
                  </w:rPr>
                </w:rPrChange>
              </w:rPr>
              <w:lastRenderedPageBreak/>
              <w:t>3.</w:t>
            </w:r>
            <w:del w:id="210" w:author="Shao" w:date="2025-02-21T14:49:00Z">
              <w:r w:rsidRPr="00761405">
                <w:rPr>
                  <w:rFonts w:asciiTheme="minorHAnsi" w:eastAsia="宋体" w:hAnsiTheme="minorHAnsi"/>
                  <w:sz w:val="24"/>
                  <w:szCs w:val="24"/>
                  <w:u w:val="single"/>
                  <w:lang w:val="en-US" w:eastAsia="zh-CN"/>
                  <w:rPrChange w:id="211" w:author="Shao" w:date="2025-02-21T15:29:00Z" w16du:dateUtc="2025-02-21T07:29:00Z">
                    <w:rPr>
                      <w:rFonts w:asciiTheme="minorHAnsi" w:eastAsia="宋体" w:hAnsiTheme="minorHAnsi"/>
                      <w:sz w:val="24"/>
                      <w:szCs w:val="24"/>
                      <w:u w:val="single"/>
                      <w:shd w:val="clear" w:color="FFFFFF" w:fill="D9D9D9"/>
                      <w:lang w:val="en-US" w:eastAsia="zh-CN"/>
                    </w:rPr>
                  </w:rPrChange>
                </w:rPr>
                <w:delText>当地主管</w:delText>
              </w:r>
            </w:del>
            <w:ins w:id="212" w:author="Shao" w:date="2025-02-21T14:49:00Z">
              <w:r w:rsidRPr="00761405">
                <w:rPr>
                  <w:rFonts w:asciiTheme="minorHAnsi" w:eastAsia="宋体" w:hAnsiTheme="minorHAnsi"/>
                  <w:sz w:val="24"/>
                  <w:szCs w:val="24"/>
                  <w:u w:val="single"/>
                  <w:lang w:val="en-US" w:eastAsia="zh-CN"/>
                  <w:rPrChange w:id="213" w:author="Shao" w:date="2025-02-21T15:29:00Z" w16du:dateUtc="2025-02-21T07:29:00Z">
                    <w:rPr>
                      <w:rFonts w:asciiTheme="minorHAnsi" w:eastAsia="宋体" w:hAnsiTheme="minorHAnsi"/>
                      <w:sz w:val="24"/>
                      <w:szCs w:val="24"/>
                      <w:u w:val="single"/>
                      <w:shd w:val="clear" w:color="FFFFFF" w:fill="D9D9D9"/>
                      <w:lang w:val="en-US" w:eastAsia="zh-CN"/>
                    </w:rPr>
                  </w:rPrChange>
                </w:rPr>
                <w:t>相关机构</w:t>
              </w:r>
            </w:ins>
            <w:del w:id="214" w:author="Shao" w:date="2025-02-20T16:27:00Z">
              <w:r w:rsidRPr="00761405">
                <w:rPr>
                  <w:rFonts w:asciiTheme="minorHAnsi" w:eastAsia="宋体" w:hAnsiTheme="minorHAnsi"/>
                  <w:sz w:val="24"/>
                  <w:szCs w:val="24"/>
                  <w:u w:val="single"/>
                  <w:lang w:val="en-US"/>
                  <w:rPrChange w:id="215" w:author="Shao" w:date="2025-02-21T15:29:00Z" w16du:dateUtc="2025-02-21T07:29:00Z">
                    <w:rPr>
                      <w:rFonts w:asciiTheme="minorHAnsi" w:eastAsia="宋体" w:hAnsiTheme="minorHAnsi"/>
                      <w:sz w:val="24"/>
                      <w:szCs w:val="24"/>
                      <w:u w:val="single"/>
                      <w:shd w:val="clear" w:color="FFFFFF" w:fill="D9D9D9"/>
                      <w:lang w:val="en-US"/>
                    </w:rPr>
                  </w:rPrChange>
                </w:rPr>
                <w:delText>当局</w:delText>
              </w:r>
            </w:del>
            <w:r w:rsidRPr="00761405">
              <w:rPr>
                <w:rFonts w:asciiTheme="minorHAnsi" w:eastAsia="宋体" w:hAnsiTheme="minorHAnsi"/>
                <w:sz w:val="24"/>
                <w:szCs w:val="24"/>
                <w:u w:val="single"/>
                <w:lang w:val="en-US"/>
                <w:rPrChange w:id="216" w:author="Shao" w:date="2025-02-21T15:29:00Z" w16du:dateUtc="2025-02-21T07:29:00Z">
                  <w:rPr>
                    <w:rFonts w:asciiTheme="minorHAnsi" w:eastAsia="宋体" w:hAnsiTheme="minorHAnsi"/>
                    <w:sz w:val="24"/>
                    <w:szCs w:val="24"/>
                    <w:u w:val="single"/>
                    <w:shd w:val="clear" w:color="FFFFFF" w:fill="D9D9D9"/>
                    <w:lang w:val="en-US"/>
                  </w:rPr>
                </w:rPrChange>
              </w:rPr>
              <w:t>出具的</w:t>
            </w:r>
            <w:del w:id="217" w:author="Shao" w:date="2025-02-20T16:27:00Z">
              <w:r w:rsidRPr="00761405">
                <w:rPr>
                  <w:rFonts w:asciiTheme="minorHAnsi" w:eastAsia="宋体" w:hAnsiTheme="minorHAnsi"/>
                  <w:sz w:val="24"/>
                  <w:szCs w:val="24"/>
                  <w:u w:val="single"/>
                  <w:lang w:val="en-US" w:eastAsia="zh-CN"/>
                  <w:rPrChange w:id="218" w:author="Shao" w:date="2025-02-21T15:29:00Z" w16du:dateUtc="2025-02-21T07:29:00Z">
                    <w:rPr>
                      <w:rFonts w:asciiTheme="minorHAnsi" w:eastAsia="宋体" w:hAnsiTheme="minorHAnsi"/>
                      <w:sz w:val="24"/>
                      <w:szCs w:val="24"/>
                      <w:u w:val="single"/>
                      <w:shd w:val="clear" w:color="FFFFFF" w:fill="D9D9D9"/>
                      <w:lang w:val="en-US" w:eastAsia="zh-CN"/>
                    </w:rPr>
                  </w:rPrChange>
                </w:rPr>
                <w:delText>正式声明</w:delText>
              </w:r>
            </w:del>
            <w:ins w:id="219" w:author="Shao" w:date="2025-02-20T16:27:00Z">
              <w:r w:rsidRPr="00761405">
                <w:rPr>
                  <w:rFonts w:asciiTheme="minorHAnsi" w:eastAsia="宋体" w:hAnsiTheme="minorHAnsi"/>
                  <w:sz w:val="24"/>
                  <w:szCs w:val="24"/>
                  <w:u w:val="single"/>
                  <w:lang w:val="en-US" w:eastAsia="zh-CN"/>
                  <w:rPrChange w:id="220" w:author="Shao" w:date="2025-02-21T15:29:00Z" w16du:dateUtc="2025-02-21T07:29:00Z">
                    <w:rPr>
                      <w:rFonts w:asciiTheme="minorHAnsi" w:eastAsia="宋体" w:hAnsiTheme="minorHAnsi"/>
                      <w:sz w:val="24"/>
                      <w:szCs w:val="24"/>
                      <w:u w:val="single"/>
                      <w:shd w:val="clear" w:color="FFFFFF" w:fill="D9D9D9"/>
                      <w:lang w:val="en-US" w:eastAsia="zh-CN"/>
                    </w:rPr>
                  </w:rPrChange>
                </w:rPr>
                <w:t>证明</w:t>
              </w:r>
            </w:ins>
            <w:ins w:id="221" w:author="Shao" w:date="2025-02-21T14:48:00Z">
              <w:r w:rsidRPr="00761405">
                <w:rPr>
                  <w:rFonts w:asciiTheme="minorHAnsi" w:eastAsia="宋体" w:hAnsiTheme="minorHAnsi"/>
                  <w:sz w:val="24"/>
                  <w:szCs w:val="24"/>
                  <w:u w:val="single"/>
                  <w:lang w:val="en-US" w:eastAsia="zh-CN"/>
                  <w:rPrChange w:id="222" w:author="Shao" w:date="2025-02-21T15:29:00Z" w16du:dateUtc="2025-02-21T07:29:00Z">
                    <w:rPr>
                      <w:rFonts w:asciiTheme="minorHAnsi" w:eastAsia="宋体" w:hAnsiTheme="minorHAnsi"/>
                      <w:sz w:val="24"/>
                      <w:szCs w:val="24"/>
                      <w:u w:val="single"/>
                      <w:shd w:val="clear" w:color="FFFFFF" w:fill="D9D9D9"/>
                      <w:lang w:val="en-US" w:eastAsia="zh-CN"/>
                    </w:rPr>
                  </w:rPrChange>
                </w:rPr>
                <w:t>或</w:t>
              </w:r>
              <w:r w:rsidRPr="00761405">
                <w:rPr>
                  <w:rFonts w:asciiTheme="minorHAnsi" w:eastAsia="宋体" w:hAnsiTheme="minorHAnsi"/>
                  <w:sz w:val="24"/>
                  <w:szCs w:val="28"/>
                  <w:u w:val="single"/>
                  <w:rPrChange w:id="223" w:author="Shao" w:date="2025-02-21T15:29:00Z" w16du:dateUtc="2025-02-21T07:29:00Z">
                    <w:rPr>
                      <w:rFonts w:asciiTheme="minorHAnsi" w:eastAsia="宋体" w:hAnsiTheme="minorHAnsi"/>
                      <w:sz w:val="24"/>
                      <w:szCs w:val="28"/>
                      <w:u w:val="single"/>
                      <w:shd w:val="clear" w:color="FFFFFF" w:fill="D9D9D9"/>
                    </w:rPr>
                  </w:rPrChange>
                </w:rPr>
                <w:t>申请者或土地所有者的声明</w:t>
              </w:r>
            </w:ins>
            <w:r w:rsidRPr="00761405">
              <w:rPr>
                <w:rFonts w:asciiTheme="minorHAnsi" w:eastAsia="宋体" w:hAnsiTheme="minorHAnsi"/>
                <w:sz w:val="24"/>
                <w:szCs w:val="24"/>
                <w:lang w:val="en-US"/>
                <w:rPrChange w:id="224" w:author="Shao" w:date="2025-02-21T15:29:00Z" w16du:dateUtc="2025-02-21T07:29:00Z">
                  <w:rPr>
                    <w:rFonts w:asciiTheme="minorHAnsi" w:eastAsia="宋体" w:hAnsiTheme="minorHAnsi"/>
                    <w:sz w:val="24"/>
                    <w:szCs w:val="24"/>
                    <w:shd w:val="clear" w:color="FFFFFF" w:fill="D9D9D9"/>
                    <w:lang w:val="en-US"/>
                  </w:rPr>
                </w:rPrChange>
              </w:rPr>
              <w:t>，说明农场</w:t>
            </w:r>
            <w:ins w:id="225" w:author="Shao" w:date="2025-02-21T15:04:00Z">
              <w:r w:rsidRPr="00761405">
                <w:rPr>
                  <w:rFonts w:asciiTheme="minorHAnsi" w:eastAsia="宋体" w:hAnsiTheme="minorHAnsi"/>
                  <w:sz w:val="24"/>
                  <w:szCs w:val="24"/>
                  <w:lang w:val="en-US" w:eastAsia="zh-CN"/>
                  <w:rPrChange w:id="226" w:author="Shao" w:date="2025-02-21T15:29:00Z" w16du:dateUtc="2025-02-21T07:29:00Z">
                    <w:rPr>
                      <w:rFonts w:asciiTheme="minorHAnsi" w:eastAsia="宋体" w:hAnsiTheme="minorHAnsi"/>
                      <w:sz w:val="24"/>
                      <w:szCs w:val="24"/>
                      <w:shd w:val="clear" w:color="FFFFFF" w:fill="D9D9D9"/>
                      <w:lang w:val="en-US" w:eastAsia="zh-CN"/>
                    </w:rPr>
                  </w:rPrChange>
                </w:rPr>
                <w:t>在</w:t>
              </w:r>
              <w:r w:rsidRPr="00761405">
                <w:rPr>
                  <w:rFonts w:asciiTheme="minorHAnsi" w:eastAsia="宋体" w:hAnsiTheme="minorHAnsi"/>
                  <w:sz w:val="24"/>
                  <w:szCs w:val="28"/>
                  <w:rPrChange w:id="227" w:author="Shao" w:date="2025-02-21T15:29:00Z" w16du:dateUtc="2025-02-21T07:29:00Z">
                    <w:rPr>
                      <w:rFonts w:asciiTheme="minorHAnsi" w:eastAsia="宋体" w:hAnsiTheme="minorHAnsi"/>
                      <w:sz w:val="24"/>
                      <w:szCs w:val="28"/>
                      <w:shd w:val="clear" w:color="FFFFFF" w:fill="D9D9D9"/>
                    </w:rPr>
                  </w:rPrChange>
                </w:rPr>
                <w:t>请求追溯的时间段内未使用</w:t>
              </w:r>
              <w:r w:rsidRPr="00761405">
                <w:rPr>
                  <w:rFonts w:asciiTheme="minorHAnsi" w:eastAsia="宋体" w:hAnsiTheme="minorHAnsi"/>
                  <w:sz w:val="24"/>
                  <w:szCs w:val="28"/>
                  <w:rPrChange w:id="228" w:author="Shao" w:date="2025-02-21T15:29:00Z" w16du:dateUtc="2025-02-21T07:29:00Z">
                    <w:rPr>
                      <w:rFonts w:asciiTheme="minorHAnsi" w:eastAsia="宋体" w:hAnsiTheme="minorHAnsi"/>
                      <w:sz w:val="24"/>
                      <w:szCs w:val="28"/>
                      <w:shd w:val="clear" w:color="FFFFFF" w:fill="D9D9D9"/>
                    </w:rPr>
                  </w:rPrChange>
                </w:rPr>
                <w:t>(EU) 2018/848</w:t>
              </w:r>
              <w:r w:rsidRPr="00761405">
                <w:rPr>
                  <w:rFonts w:asciiTheme="minorHAnsi" w:eastAsia="宋体" w:hAnsiTheme="minorHAnsi"/>
                  <w:sz w:val="24"/>
                  <w:szCs w:val="28"/>
                  <w:rPrChange w:id="229" w:author="Shao" w:date="2025-02-21T15:29:00Z" w16du:dateUtc="2025-02-21T07:29:00Z">
                    <w:rPr>
                      <w:rFonts w:asciiTheme="minorHAnsi" w:eastAsia="宋体" w:hAnsiTheme="minorHAnsi"/>
                      <w:sz w:val="24"/>
                      <w:szCs w:val="28"/>
                      <w:shd w:val="clear" w:color="FFFFFF" w:fill="D9D9D9"/>
                    </w:rPr>
                  </w:rPrChange>
                </w:rPr>
                <w:t>所禁用的物质</w:t>
              </w:r>
            </w:ins>
            <w:del w:id="230" w:author="Shao" w:date="2025-02-21T15:04:00Z">
              <w:r w:rsidRPr="00761405">
                <w:rPr>
                  <w:rFonts w:asciiTheme="minorHAnsi" w:eastAsia="宋体" w:hAnsiTheme="minorHAnsi"/>
                  <w:sz w:val="24"/>
                  <w:szCs w:val="24"/>
                  <w:lang w:val="en-US"/>
                  <w:rPrChange w:id="231" w:author="Shao" w:date="2025-02-21T15:29:00Z" w16du:dateUtc="2025-02-21T07:29:00Z">
                    <w:rPr>
                      <w:rFonts w:asciiTheme="minorHAnsi" w:eastAsia="宋体" w:hAnsiTheme="minorHAnsi"/>
                      <w:sz w:val="24"/>
                      <w:szCs w:val="24"/>
                      <w:shd w:val="clear" w:color="FFFFFF" w:fill="D9D9D9"/>
                      <w:lang w:val="en-US"/>
                    </w:rPr>
                  </w:rPrChange>
                </w:rPr>
                <w:delText>在过去三年中使用化学产品的情况</w:delText>
              </w:r>
            </w:del>
            <w:r w:rsidRPr="00761405">
              <w:rPr>
                <w:rFonts w:asciiTheme="minorHAnsi" w:eastAsia="宋体" w:hAnsiTheme="minorHAnsi"/>
                <w:sz w:val="24"/>
                <w:szCs w:val="24"/>
                <w:lang w:val="en-US"/>
                <w:rPrChange w:id="232" w:author="Shao" w:date="2025-02-21T15:29:00Z" w16du:dateUtc="2025-02-21T07:29:00Z">
                  <w:rPr>
                    <w:rFonts w:asciiTheme="minorHAnsi" w:eastAsia="宋体" w:hAnsiTheme="minorHAnsi"/>
                    <w:sz w:val="24"/>
                    <w:szCs w:val="24"/>
                    <w:shd w:val="clear" w:color="FFFFFF" w:fill="D9D9D9"/>
                    <w:lang w:val="en-US"/>
                  </w:rPr>
                </w:rPrChange>
              </w:rPr>
              <w:t>。</w:t>
            </w:r>
          </w:p>
          <w:p w14:paraId="3F0EB682" w14:textId="77777777" w:rsidR="00057EB9" w:rsidRPr="00761405" w:rsidRDefault="00000000">
            <w:pPr>
              <w:jc w:val="both"/>
              <w:rPr>
                <w:ins w:id="233" w:author="Shao" w:date="2025-02-20T16:27:00Z"/>
                <w:rFonts w:asciiTheme="minorHAnsi" w:eastAsia="宋体" w:hAnsiTheme="minorHAnsi"/>
                <w:sz w:val="24"/>
                <w:szCs w:val="24"/>
                <w:lang w:val="en-US" w:eastAsia="zh-CN"/>
                <w:rPrChange w:id="234" w:author="Shao" w:date="2025-02-21T15:29:00Z" w16du:dateUtc="2025-02-21T07:29:00Z">
                  <w:rPr>
                    <w:ins w:id="235" w:author="Shao" w:date="2025-02-20T16:27:00Z"/>
                    <w:rFonts w:asciiTheme="minorHAnsi" w:eastAsia="宋体" w:hAnsiTheme="minorHAnsi"/>
                    <w:sz w:val="24"/>
                    <w:szCs w:val="24"/>
                    <w:shd w:val="clear" w:color="FFFFFF" w:fill="D9D9D9"/>
                    <w:lang w:val="en-US" w:eastAsia="zh-CN"/>
                  </w:rPr>
                </w:rPrChange>
              </w:rPr>
            </w:pPr>
            <w:r w:rsidRPr="00761405">
              <w:rPr>
                <w:rFonts w:asciiTheme="minorHAnsi" w:eastAsia="宋体" w:hAnsiTheme="minorHAnsi"/>
                <w:sz w:val="24"/>
                <w:szCs w:val="24"/>
                <w:lang w:val="en-US"/>
                <w:rPrChange w:id="236" w:author="Shao" w:date="2025-02-21T15:29:00Z" w16du:dateUtc="2025-02-21T07:29:00Z">
                  <w:rPr>
                    <w:rFonts w:asciiTheme="minorHAnsi" w:eastAsia="宋体" w:hAnsiTheme="minorHAnsi"/>
                    <w:sz w:val="24"/>
                    <w:szCs w:val="24"/>
                    <w:shd w:val="clear" w:color="FFFFFF" w:fill="D9D9D9"/>
                    <w:lang w:val="en-US"/>
                  </w:rPr>
                </w:rPrChange>
              </w:rPr>
              <w:t>4.</w:t>
            </w:r>
            <w:r w:rsidRPr="00761405">
              <w:rPr>
                <w:rFonts w:asciiTheme="minorHAnsi" w:eastAsia="宋体" w:hAnsiTheme="minorHAnsi"/>
                <w:sz w:val="24"/>
                <w:szCs w:val="24"/>
                <w:u w:val="single"/>
                <w:lang w:val="en-US"/>
                <w:rPrChange w:id="237" w:author="Shao" w:date="2025-02-21T15:29:00Z" w16du:dateUtc="2025-02-21T07:29:00Z">
                  <w:rPr>
                    <w:rFonts w:asciiTheme="minorHAnsi" w:eastAsia="宋体" w:hAnsiTheme="minorHAnsi"/>
                    <w:sz w:val="24"/>
                    <w:szCs w:val="24"/>
                    <w:u w:val="single"/>
                    <w:shd w:val="clear" w:color="FFFFFF" w:fill="D9D9D9"/>
                    <w:lang w:val="en-US"/>
                  </w:rPr>
                </w:rPrChange>
              </w:rPr>
              <w:t>任何其他</w:t>
            </w:r>
            <w:r w:rsidRPr="00761405">
              <w:rPr>
                <w:rFonts w:asciiTheme="minorHAnsi" w:eastAsia="宋体" w:hAnsiTheme="minorHAnsi"/>
                <w:sz w:val="24"/>
                <w:szCs w:val="24"/>
                <w:u w:val="single"/>
                <w:lang w:val="en-US" w:eastAsia="zh-CN"/>
                <w:rPrChange w:id="238" w:author="Shao" w:date="2025-02-21T15:29:00Z" w16du:dateUtc="2025-02-21T07:29:00Z">
                  <w:rPr>
                    <w:rFonts w:asciiTheme="minorHAnsi" w:eastAsia="宋体" w:hAnsiTheme="minorHAnsi"/>
                    <w:sz w:val="24"/>
                    <w:szCs w:val="24"/>
                    <w:u w:val="single"/>
                    <w:shd w:val="clear" w:color="FFFFFF" w:fill="D9D9D9"/>
                    <w:lang w:val="en-US" w:eastAsia="zh-CN"/>
                  </w:rPr>
                </w:rPrChange>
              </w:rPr>
              <w:t>证明材料</w:t>
            </w:r>
            <w:r w:rsidRPr="00761405">
              <w:rPr>
                <w:rFonts w:asciiTheme="minorHAnsi" w:eastAsia="宋体" w:hAnsiTheme="minorHAnsi"/>
                <w:sz w:val="24"/>
                <w:szCs w:val="24"/>
                <w:lang w:val="en-US"/>
                <w:rPrChange w:id="239" w:author="Shao" w:date="2025-02-21T15:29:00Z" w16du:dateUtc="2025-02-21T07:29:00Z">
                  <w:rPr>
                    <w:rFonts w:asciiTheme="minorHAnsi" w:eastAsia="宋体" w:hAnsiTheme="minorHAnsi"/>
                    <w:sz w:val="24"/>
                    <w:szCs w:val="24"/>
                    <w:shd w:val="clear" w:color="FFFFFF" w:fill="D9D9D9"/>
                    <w:lang w:val="en-US"/>
                  </w:rPr>
                </w:rPrChange>
              </w:rPr>
              <w:t>（</w:t>
            </w:r>
            <w:ins w:id="240" w:author="Shao" w:date="2025-02-20T16:27:00Z">
              <w:r w:rsidRPr="00761405">
                <w:rPr>
                  <w:rFonts w:asciiTheme="minorHAnsi" w:eastAsia="宋体" w:hAnsiTheme="minorHAnsi"/>
                  <w:sz w:val="24"/>
                  <w:szCs w:val="24"/>
                  <w:lang w:val="en-US" w:eastAsia="zh-CN"/>
                  <w:rPrChange w:id="241" w:author="Shao" w:date="2025-02-21T15:29:00Z" w16du:dateUtc="2025-02-21T07:29:00Z">
                    <w:rPr>
                      <w:rFonts w:asciiTheme="minorHAnsi" w:eastAsia="宋体" w:hAnsiTheme="minorHAnsi"/>
                      <w:sz w:val="24"/>
                      <w:szCs w:val="24"/>
                      <w:shd w:val="clear" w:color="FFFFFF" w:fill="D9D9D9"/>
                      <w:lang w:val="en-US" w:eastAsia="zh-CN"/>
                    </w:rPr>
                  </w:rPrChange>
                </w:rPr>
                <w:t>认证证书、</w:t>
              </w:r>
            </w:ins>
            <w:ins w:id="242" w:author="山人" w:date="2025-02-21T15:26:00Z">
              <w:r w:rsidRPr="00761405">
                <w:rPr>
                  <w:rFonts w:asciiTheme="minorHAnsi" w:eastAsia="宋体" w:hAnsiTheme="minorHAnsi" w:hint="eastAsia"/>
                  <w:sz w:val="24"/>
                  <w:szCs w:val="24"/>
                  <w:lang w:val="en-US" w:eastAsia="zh-CN"/>
                  <w:rPrChange w:id="243" w:author="Shao" w:date="2025-02-21T15:29:00Z" w16du:dateUtc="2025-02-21T07:29:00Z">
                    <w:rPr>
                      <w:rFonts w:asciiTheme="minorHAnsi" w:eastAsia="宋体" w:hAnsiTheme="minorHAnsi" w:hint="eastAsia"/>
                      <w:sz w:val="24"/>
                      <w:szCs w:val="24"/>
                      <w:shd w:val="clear" w:color="FFFFFF" w:fill="D9D9D9"/>
                      <w:lang w:val="en-US" w:eastAsia="zh-CN"/>
                    </w:rPr>
                  </w:rPrChange>
                </w:rPr>
                <w:t>检测报告</w:t>
              </w:r>
            </w:ins>
            <w:del w:id="244" w:author="山人" w:date="2025-02-21T15:26:00Z">
              <w:r w:rsidRPr="00761405">
                <w:rPr>
                  <w:rFonts w:asciiTheme="minorHAnsi" w:eastAsia="宋体" w:hAnsiTheme="minorHAnsi"/>
                  <w:sz w:val="24"/>
                  <w:szCs w:val="24"/>
                  <w:lang w:val="en-US"/>
                  <w:rPrChange w:id="245" w:author="Shao" w:date="2025-02-21T15:29:00Z" w16du:dateUtc="2025-02-21T07:29:00Z">
                    <w:rPr>
                      <w:rFonts w:asciiTheme="minorHAnsi" w:eastAsia="宋体" w:hAnsiTheme="minorHAnsi"/>
                      <w:sz w:val="24"/>
                      <w:szCs w:val="24"/>
                      <w:shd w:val="clear" w:color="FFFFFF" w:fill="D9D9D9"/>
                      <w:lang w:val="en-US"/>
                    </w:rPr>
                  </w:rPrChange>
                </w:rPr>
                <w:delText>分析</w:delText>
              </w:r>
            </w:del>
            <w:r w:rsidRPr="00761405">
              <w:rPr>
                <w:rFonts w:asciiTheme="minorHAnsi" w:eastAsia="宋体" w:hAnsiTheme="minorHAnsi"/>
                <w:sz w:val="24"/>
                <w:szCs w:val="24"/>
                <w:lang w:val="en-US"/>
                <w:rPrChange w:id="246" w:author="Shao" w:date="2025-02-21T15:29:00Z" w16du:dateUtc="2025-02-21T07:29:00Z">
                  <w:rPr>
                    <w:rFonts w:asciiTheme="minorHAnsi" w:eastAsia="宋体" w:hAnsiTheme="minorHAnsi"/>
                    <w:sz w:val="24"/>
                    <w:szCs w:val="24"/>
                    <w:shd w:val="clear" w:color="FFFFFF" w:fill="D9D9D9"/>
                    <w:lang w:val="en-US"/>
                  </w:rPr>
                </w:rPrChange>
              </w:rPr>
              <w:t>、技术报告</w:t>
            </w:r>
            <w:r w:rsidRPr="00761405">
              <w:rPr>
                <w:rFonts w:asciiTheme="minorHAnsi" w:eastAsia="宋体" w:hAnsiTheme="minorHAnsi"/>
                <w:sz w:val="24"/>
                <w:szCs w:val="24"/>
                <w:lang w:val="en-US" w:eastAsia="zh-CN"/>
                <w:rPrChange w:id="247" w:author="Shao" w:date="2025-02-21T15:29:00Z" w16du:dateUtc="2025-02-21T07:29:00Z">
                  <w:rPr>
                    <w:rFonts w:asciiTheme="minorHAnsi" w:eastAsia="宋体" w:hAnsiTheme="minorHAnsi"/>
                    <w:sz w:val="24"/>
                    <w:szCs w:val="24"/>
                    <w:shd w:val="clear" w:color="FFFFFF" w:fill="D9D9D9"/>
                    <w:lang w:val="en-US" w:eastAsia="zh-CN"/>
                  </w:rPr>
                </w:rPrChange>
              </w:rPr>
              <w:t>等</w:t>
            </w:r>
            <w:r w:rsidRPr="00761405">
              <w:rPr>
                <w:rFonts w:asciiTheme="minorHAnsi" w:eastAsia="宋体" w:hAnsiTheme="minorHAnsi"/>
                <w:sz w:val="24"/>
                <w:szCs w:val="24"/>
                <w:lang w:val="en-US" w:eastAsia="zh-CN"/>
                <w:rPrChange w:id="248" w:author="Shao" w:date="2025-02-21T15:29:00Z" w16du:dateUtc="2025-02-21T07:29:00Z">
                  <w:rPr>
                    <w:rFonts w:asciiTheme="minorHAnsi" w:eastAsia="宋体" w:hAnsiTheme="minorHAnsi"/>
                    <w:sz w:val="24"/>
                    <w:szCs w:val="24"/>
                    <w:shd w:val="clear" w:color="FFFFFF" w:fill="D9D9D9"/>
                    <w:lang w:val="en-US" w:eastAsia="zh-CN"/>
                  </w:rPr>
                </w:rPrChange>
              </w:rPr>
              <w:t>……</w:t>
            </w:r>
            <w:r w:rsidRPr="00761405">
              <w:rPr>
                <w:rFonts w:asciiTheme="minorHAnsi" w:eastAsia="宋体" w:hAnsiTheme="minorHAnsi"/>
                <w:sz w:val="24"/>
                <w:szCs w:val="24"/>
                <w:lang w:val="en-US"/>
                <w:rPrChange w:id="249" w:author="Shao" w:date="2025-02-21T15:29:00Z" w16du:dateUtc="2025-02-21T07:29:00Z">
                  <w:rPr>
                    <w:rFonts w:asciiTheme="minorHAnsi" w:eastAsia="宋体" w:hAnsiTheme="minorHAnsi"/>
                    <w:sz w:val="24"/>
                    <w:szCs w:val="24"/>
                    <w:shd w:val="clear" w:color="FFFFFF" w:fill="D9D9D9"/>
                    <w:lang w:val="en-US"/>
                  </w:rPr>
                </w:rPrChange>
              </w:rPr>
              <w:t>）。</w:t>
            </w:r>
          </w:p>
          <w:p w14:paraId="327C5EFC" w14:textId="77777777" w:rsidR="00057EB9" w:rsidRPr="00761405" w:rsidRDefault="00000000">
            <w:pPr>
              <w:jc w:val="both"/>
              <w:rPr>
                <w:rFonts w:asciiTheme="minorHAnsi" w:eastAsia="宋体" w:hAnsiTheme="minorHAnsi"/>
                <w:sz w:val="24"/>
                <w:szCs w:val="24"/>
                <w:lang w:val="en-US"/>
                <w:rPrChange w:id="250" w:author="Shao" w:date="2025-02-21T15:29:00Z" w16du:dateUtc="2025-02-21T07:29:00Z">
                  <w:rPr>
                    <w:rFonts w:asciiTheme="minorHAnsi" w:eastAsia="宋体" w:hAnsiTheme="minorHAnsi"/>
                    <w:sz w:val="24"/>
                    <w:szCs w:val="24"/>
                    <w:shd w:val="clear" w:color="FFFFFF" w:fill="D9D9D9"/>
                    <w:lang w:val="en-US"/>
                  </w:rPr>
                </w:rPrChange>
              </w:rPr>
            </w:pPr>
            <w:ins w:id="251" w:author="Shao" w:date="2025-02-21T14:36:00Z">
              <w:r w:rsidRPr="00761405">
                <w:rPr>
                  <w:rFonts w:asciiTheme="minorHAnsi" w:eastAsia="宋体" w:hAnsiTheme="minorHAnsi"/>
                  <w:sz w:val="24"/>
                  <w:szCs w:val="24"/>
                  <w:lang w:eastAsia="zh-CN"/>
                  <w:rPrChange w:id="252" w:author="Shao" w:date="2025-02-21T15:29:00Z" w16du:dateUtc="2025-02-21T07:29:00Z">
                    <w:rPr>
                      <w:rFonts w:asciiTheme="minorHAnsi" w:eastAsia="宋体" w:hAnsiTheme="minorHAnsi"/>
                      <w:sz w:val="24"/>
                      <w:szCs w:val="24"/>
                      <w:shd w:val="clear" w:color="FFFFFF" w:fill="D9D9D9"/>
                      <w:lang w:eastAsia="zh-CN"/>
                    </w:rPr>
                  </w:rPrChange>
                </w:rPr>
                <w:t xml:space="preserve">According to </w:t>
              </w:r>
              <w:r w:rsidRPr="00761405">
                <w:rPr>
                  <w:rFonts w:asciiTheme="minorHAnsi" w:eastAsia="宋体" w:hAnsiTheme="minorHAnsi"/>
                  <w:b/>
                  <w:bCs/>
                  <w:snapToGrid w:val="0"/>
                  <w:sz w:val="24"/>
                  <w:szCs w:val="24"/>
                  <w:rPrChange w:id="253" w:author="Shao" w:date="2025-02-21T15:29:00Z" w16du:dateUtc="2025-02-21T07:29:00Z">
                    <w:rPr>
                      <w:rFonts w:asciiTheme="minorHAnsi" w:eastAsia="宋体" w:hAnsiTheme="minorHAnsi"/>
                      <w:b/>
                      <w:bCs/>
                      <w:snapToGrid w:val="0"/>
                      <w:sz w:val="24"/>
                      <w:szCs w:val="24"/>
                      <w:shd w:val="clear" w:color="FFFFFF" w:fill="D9D9D9"/>
                    </w:rPr>
                  </w:rPrChange>
                </w:rPr>
                <w:t>(EU) 2021/1698</w:t>
              </w:r>
              <w:r w:rsidRPr="00761405">
                <w:rPr>
                  <w:rFonts w:asciiTheme="minorHAnsi" w:eastAsia="宋体" w:hAnsiTheme="minorHAnsi"/>
                  <w:b/>
                  <w:bCs/>
                  <w:snapToGrid w:val="0"/>
                  <w:sz w:val="24"/>
                  <w:szCs w:val="24"/>
                  <w:lang w:eastAsia="zh-CN"/>
                  <w:rPrChange w:id="254" w:author="Shao" w:date="2025-02-21T15:29:00Z" w16du:dateUtc="2025-02-21T07:29:00Z">
                    <w:rPr>
                      <w:rFonts w:asciiTheme="minorHAnsi" w:eastAsia="宋体" w:hAnsiTheme="minorHAnsi"/>
                      <w:b/>
                      <w:bCs/>
                      <w:snapToGrid w:val="0"/>
                      <w:sz w:val="24"/>
                      <w:szCs w:val="24"/>
                      <w:shd w:val="clear" w:color="FFFFFF" w:fill="D9D9D9"/>
                      <w:lang w:eastAsia="zh-CN"/>
                    </w:rPr>
                  </w:rPrChange>
                </w:rPr>
                <w:t xml:space="preserve"> </w:t>
              </w:r>
              <w:r w:rsidRPr="00761405">
                <w:rPr>
                  <w:rFonts w:asciiTheme="minorHAnsi" w:eastAsia="宋体" w:hAnsiTheme="minorHAnsi"/>
                  <w:sz w:val="24"/>
                  <w:szCs w:val="24"/>
                  <w:rPrChange w:id="255" w:author="Shao" w:date="2025-02-21T15:29:00Z" w16du:dateUtc="2025-02-21T07:29:00Z">
                    <w:rPr>
                      <w:rFonts w:asciiTheme="minorHAnsi" w:eastAsia="宋体" w:hAnsiTheme="minorHAnsi"/>
                      <w:sz w:val="24"/>
                      <w:szCs w:val="24"/>
                      <w:shd w:val="clear" w:color="FFFFFF" w:fill="D9D9D9"/>
                    </w:rPr>
                  </w:rPrChange>
                </w:rPr>
                <w:t>Art. 24</w:t>
              </w:r>
            </w:ins>
            <w:ins w:id="256" w:author="Shao" w:date="2025-02-21T14:37:00Z">
              <w:r w:rsidRPr="00761405">
                <w:rPr>
                  <w:rFonts w:asciiTheme="minorHAnsi" w:eastAsia="宋体" w:hAnsiTheme="minorHAnsi"/>
                  <w:sz w:val="24"/>
                  <w:szCs w:val="24"/>
                  <w:lang w:eastAsia="zh-CN"/>
                  <w:rPrChange w:id="257" w:author="Shao" w:date="2025-02-21T15:29:00Z" w16du:dateUtc="2025-02-21T07:29:00Z">
                    <w:rPr>
                      <w:rFonts w:asciiTheme="minorHAnsi" w:eastAsia="宋体" w:hAnsiTheme="minorHAnsi"/>
                      <w:sz w:val="24"/>
                      <w:szCs w:val="24"/>
                      <w:shd w:val="clear" w:color="FFFFFF" w:fill="D9D9D9"/>
                      <w:lang w:eastAsia="zh-CN"/>
                    </w:rPr>
                  </w:rPrChange>
                </w:rPr>
                <w:t xml:space="preserve">, </w:t>
              </w:r>
            </w:ins>
            <w:del w:id="258" w:author="Shao" w:date="2025-02-21T14:37:00Z">
              <w:r w:rsidRPr="00761405">
                <w:rPr>
                  <w:rFonts w:asciiTheme="minorHAnsi" w:eastAsia="宋体" w:hAnsiTheme="minorHAnsi"/>
                  <w:sz w:val="24"/>
                  <w:szCs w:val="24"/>
                  <w:lang w:val="en-US"/>
                  <w:rPrChange w:id="259" w:author="Shao" w:date="2025-02-21T15:29:00Z" w16du:dateUtc="2025-02-21T07:29:00Z">
                    <w:rPr>
                      <w:rFonts w:asciiTheme="minorHAnsi" w:eastAsia="宋体" w:hAnsiTheme="minorHAnsi"/>
                      <w:sz w:val="24"/>
                      <w:szCs w:val="24"/>
                      <w:shd w:val="clear" w:color="FFFFFF" w:fill="D9D9D9"/>
                      <w:lang w:val="en-US"/>
                    </w:rPr>
                  </w:rPrChange>
                </w:rPr>
                <w:delText>I</w:delText>
              </w:r>
            </w:del>
            <w:ins w:id="260" w:author="Shao" w:date="2025-02-21T14:37:00Z">
              <w:r w:rsidRPr="00761405">
                <w:rPr>
                  <w:rFonts w:asciiTheme="minorHAnsi" w:eastAsia="宋体" w:hAnsiTheme="minorHAnsi"/>
                  <w:sz w:val="24"/>
                  <w:szCs w:val="24"/>
                  <w:lang w:val="en-US" w:eastAsia="zh-CN"/>
                  <w:rPrChange w:id="261" w:author="Shao" w:date="2025-02-21T15:29:00Z" w16du:dateUtc="2025-02-21T07:29:00Z">
                    <w:rPr>
                      <w:rFonts w:asciiTheme="minorHAnsi" w:eastAsia="宋体" w:hAnsiTheme="minorHAnsi"/>
                      <w:sz w:val="24"/>
                      <w:szCs w:val="24"/>
                      <w:shd w:val="clear" w:color="FFFFFF" w:fill="D9D9D9"/>
                      <w:lang w:val="en-US" w:eastAsia="zh-CN"/>
                    </w:rPr>
                  </w:rPrChange>
                </w:rPr>
                <w:t>i</w:t>
              </w:r>
            </w:ins>
            <w:r w:rsidRPr="00761405">
              <w:rPr>
                <w:rFonts w:asciiTheme="minorHAnsi" w:eastAsia="宋体" w:hAnsiTheme="minorHAnsi"/>
                <w:sz w:val="24"/>
                <w:szCs w:val="24"/>
                <w:lang w:val="en-US"/>
                <w:rPrChange w:id="262" w:author="Shao" w:date="2025-02-21T15:29:00Z" w16du:dateUtc="2025-02-21T07:29:00Z">
                  <w:rPr>
                    <w:rFonts w:asciiTheme="minorHAnsi" w:eastAsia="宋体" w:hAnsiTheme="minorHAnsi"/>
                    <w:sz w:val="24"/>
                    <w:szCs w:val="24"/>
                    <w:shd w:val="clear" w:color="FFFFFF" w:fill="D9D9D9"/>
                    <w:lang w:val="en-US"/>
                  </w:rPr>
                </w:rPrChange>
              </w:rPr>
              <w:t>n order to get the conversion period recognized retroactively prior to the date of the application, the operator has to submit</w:t>
            </w:r>
            <w:ins w:id="263" w:author="Shao" w:date="2025-02-21T14:56:00Z">
              <w:r w:rsidRPr="00761405">
                <w:rPr>
                  <w:rFonts w:asciiTheme="minorHAnsi" w:eastAsia="宋体" w:hAnsiTheme="minorHAnsi"/>
                  <w:rPrChange w:id="264" w:author="Shao" w:date="2025-02-21T15:29:00Z" w16du:dateUtc="2025-02-21T07:29:00Z">
                    <w:rPr>
                      <w:rFonts w:asciiTheme="minorHAnsi" w:eastAsia="宋体" w:hAnsiTheme="minorHAnsi"/>
                      <w:shd w:val="clear" w:color="FFFFFF" w:fill="D9D9D9"/>
                    </w:rPr>
                  </w:rPrChange>
                </w:rPr>
                <w:t xml:space="preserve"> </w:t>
              </w:r>
              <w:r w:rsidRPr="00761405">
                <w:rPr>
                  <w:rFonts w:asciiTheme="minorHAnsi" w:eastAsia="宋体" w:hAnsiTheme="minorHAnsi"/>
                  <w:sz w:val="24"/>
                  <w:szCs w:val="24"/>
                  <w:u w:val="single"/>
                  <w:lang w:val="en-US"/>
                  <w:rPrChange w:id="265" w:author="Shao" w:date="2025-02-21T15:29:00Z" w16du:dateUtc="2025-02-21T07:29:00Z">
                    <w:rPr>
                      <w:rFonts w:asciiTheme="minorHAnsi" w:eastAsia="宋体" w:hAnsiTheme="minorHAnsi"/>
                      <w:sz w:val="24"/>
                      <w:szCs w:val="24"/>
                      <w:u w:val="single"/>
                      <w:shd w:val="clear" w:color="FFFFFF" w:fill="D9D9D9"/>
                      <w:lang w:val="en-US"/>
                    </w:rPr>
                  </w:rPrChange>
                </w:rPr>
                <w:t>before any cultivation measures have been taken</w:t>
              </w:r>
            </w:ins>
            <w:r w:rsidRPr="00761405">
              <w:rPr>
                <w:rFonts w:asciiTheme="minorHAnsi" w:eastAsia="宋体" w:hAnsiTheme="minorHAnsi"/>
                <w:sz w:val="24"/>
                <w:szCs w:val="24"/>
                <w:lang w:val="en-US"/>
                <w:rPrChange w:id="266" w:author="Shao" w:date="2025-02-21T15:29:00Z" w16du:dateUtc="2025-02-21T07:29:00Z">
                  <w:rPr>
                    <w:rFonts w:asciiTheme="minorHAnsi" w:eastAsia="宋体" w:hAnsiTheme="minorHAnsi"/>
                    <w:sz w:val="24"/>
                    <w:szCs w:val="24"/>
                    <w:shd w:val="clear" w:color="FFFFFF" w:fill="D9D9D9"/>
                    <w:lang w:val="en-US"/>
                  </w:rPr>
                </w:rPrChange>
              </w:rPr>
              <w:t xml:space="preserve">: </w:t>
            </w:r>
          </w:p>
          <w:p w14:paraId="6854C781" w14:textId="77777777" w:rsidR="00057EB9" w:rsidRPr="00761405" w:rsidRDefault="00000000">
            <w:pPr>
              <w:jc w:val="both"/>
              <w:rPr>
                <w:rFonts w:asciiTheme="minorHAnsi" w:eastAsia="宋体" w:hAnsiTheme="minorHAnsi"/>
                <w:sz w:val="24"/>
                <w:szCs w:val="24"/>
                <w:lang w:val="en-US"/>
                <w:rPrChange w:id="267"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268" w:author="Shao" w:date="2025-02-21T15:29:00Z" w16du:dateUtc="2025-02-21T07:29:00Z">
                  <w:rPr>
                    <w:rFonts w:asciiTheme="minorHAnsi" w:eastAsia="宋体" w:hAnsiTheme="minorHAnsi"/>
                    <w:sz w:val="24"/>
                    <w:szCs w:val="24"/>
                    <w:shd w:val="clear" w:color="FFFFFF" w:fill="D9D9D9"/>
                    <w:lang w:val="en-US"/>
                  </w:rPr>
                </w:rPrChange>
              </w:rPr>
              <w:t xml:space="preserve">1. A written request addressed to </w:t>
            </w:r>
            <w:del w:id="269" w:author="Shao" w:date="2025-02-21T14:32:00Z">
              <w:r w:rsidRPr="00761405">
                <w:rPr>
                  <w:rFonts w:asciiTheme="minorHAnsi" w:eastAsia="宋体" w:hAnsiTheme="minorHAnsi"/>
                  <w:sz w:val="24"/>
                  <w:szCs w:val="24"/>
                  <w:lang w:val="en-US"/>
                  <w:rPrChange w:id="270" w:author="Shao" w:date="2025-02-21T15:29:00Z" w16du:dateUtc="2025-02-21T07:29:00Z">
                    <w:rPr>
                      <w:rFonts w:asciiTheme="minorHAnsi" w:eastAsia="宋体" w:hAnsiTheme="minorHAnsi"/>
                      <w:sz w:val="24"/>
                      <w:szCs w:val="24"/>
                      <w:shd w:val="clear" w:color="FFFFFF" w:fill="D9D9D9"/>
                      <w:lang w:val="en-US"/>
                    </w:rPr>
                  </w:rPrChange>
                </w:rPr>
                <w:delText>BAC</w:delText>
              </w:r>
            </w:del>
            <w:ins w:id="271" w:author="Shao" w:date="2025-02-21T14:32:00Z">
              <w:r w:rsidRPr="00761405">
                <w:rPr>
                  <w:rFonts w:asciiTheme="minorHAnsi" w:eastAsia="宋体" w:hAnsiTheme="minorHAnsi"/>
                  <w:sz w:val="24"/>
                  <w:szCs w:val="24"/>
                  <w:lang w:val="en-US"/>
                  <w:rPrChange w:id="272" w:author="Shao" w:date="2025-02-21T15:29:00Z" w16du:dateUtc="2025-02-21T07:29:00Z">
                    <w:rPr>
                      <w:rFonts w:asciiTheme="minorHAnsi" w:eastAsia="宋体" w:hAnsiTheme="minorHAnsi"/>
                      <w:sz w:val="24"/>
                      <w:szCs w:val="24"/>
                      <w:shd w:val="clear" w:color="FFFFFF" w:fill="D9D9D9"/>
                      <w:lang w:val="en-US"/>
                    </w:rPr>
                  </w:rPrChange>
                </w:rPr>
                <w:t>OFDC</w:t>
              </w:r>
            </w:ins>
            <w:r w:rsidRPr="00761405">
              <w:rPr>
                <w:rFonts w:asciiTheme="minorHAnsi" w:eastAsia="宋体" w:hAnsiTheme="minorHAnsi"/>
                <w:sz w:val="24"/>
                <w:szCs w:val="24"/>
                <w:lang w:val="en-US"/>
                <w:rPrChange w:id="273" w:author="Shao" w:date="2025-02-21T15:29:00Z" w16du:dateUtc="2025-02-21T07:29:00Z">
                  <w:rPr>
                    <w:rFonts w:asciiTheme="minorHAnsi" w:eastAsia="宋体" w:hAnsiTheme="minorHAnsi"/>
                    <w:sz w:val="24"/>
                    <w:szCs w:val="24"/>
                    <w:shd w:val="clear" w:color="FFFFFF" w:fill="D9D9D9"/>
                    <w:lang w:val="en-US"/>
                  </w:rPr>
                </w:rPrChange>
              </w:rPr>
              <w:t xml:space="preserve"> with a detailed description of the fields and agricultural practices during the previous three years. </w:t>
            </w:r>
          </w:p>
          <w:p w14:paraId="17769787" w14:textId="77777777" w:rsidR="00057EB9" w:rsidRPr="00761405" w:rsidRDefault="00000000">
            <w:pPr>
              <w:jc w:val="both"/>
              <w:rPr>
                <w:rFonts w:asciiTheme="minorHAnsi" w:eastAsia="宋体" w:hAnsiTheme="minorHAnsi"/>
                <w:sz w:val="24"/>
                <w:szCs w:val="24"/>
                <w:lang w:val="en-US"/>
                <w:rPrChange w:id="274"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275" w:author="Shao" w:date="2025-02-21T15:29:00Z" w16du:dateUtc="2025-02-21T07:29:00Z">
                  <w:rPr>
                    <w:rFonts w:asciiTheme="minorHAnsi" w:eastAsia="宋体" w:hAnsiTheme="minorHAnsi"/>
                    <w:sz w:val="24"/>
                    <w:szCs w:val="24"/>
                    <w:shd w:val="clear" w:color="FFFFFF" w:fill="D9D9D9"/>
                    <w:lang w:val="en-US"/>
                  </w:rPr>
                </w:rPrChange>
              </w:rPr>
              <w:t xml:space="preserve">2. </w:t>
            </w:r>
            <w:ins w:id="276" w:author="Shao" w:date="2025-02-21T15:13:00Z">
              <w:r w:rsidRPr="00761405">
                <w:rPr>
                  <w:rFonts w:asciiTheme="minorHAnsi" w:eastAsia="宋体" w:hAnsiTheme="minorHAnsi"/>
                  <w:sz w:val="24"/>
                  <w:szCs w:val="24"/>
                  <w:lang w:val="en-US" w:eastAsia="zh-CN"/>
                  <w:rPrChange w:id="277" w:author="Shao" w:date="2025-02-21T15:29:00Z" w16du:dateUtc="2025-02-21T07:29:00Z">
                    <w:rPr>
                      <w:rFonts w:asciiTheme="minorHAnsi" w:eastAsia="宋体" w:hAnsiTheme="minorHAnsi"/>
                      <w:sz w:val="24"/>
                      <w:szCs w:val="24"/>
                      <w:shd w:val="clear" w:color="FFFFFF" w:fill="D9D9D9"/>
                      <w:lang w:val="en-US" w:eastAsia="zh-CN"/>
                    </w:rPr>
                  </w:rPrChange>
                </w:rPr>
                <w:t>A</w:t>
              </w:r>
            </w:ins>
            <w:ins w:id="278" w:author="山人" w:date="2025-02-21T15:27:00Z">
              <w:r w:rsidRPr="00761405">
                <w:rPr>
                  <w:rFonts w:asciiTheme="minorHAnsi" w:eastAsia="宋体" w:hAnsiTheme="minorHAnsi" w:hint="eastAsia"/>
                  <w:sz w:val="24"/>
                  <w:szCs w:val="24"/>
                  <w:lang w:val="en-US" w:eastAsia="zh-CN"/>
                  <w:rPrChange w:id="279" w:author="Shao" w:date="2025-02-21T15:29:00Z" w16du:dateUtc="2025-02-21T07:29:00Z">
                    <w:rPr>
                      <w:rFonts w:asciiTheme="minorHAnsi" w:eastAsia="宋体" w:hAnsiTheme="minorHAnsi" w:hint="eastAsia"/>
                      <w:sz w:val="24"/>
                      <w:szCs w:val="24"/>
                      <w:shd w:val="clear" w:color="FFFFFF" w:fill="D9D9D9"/>
                      <w:lang w:val="en-US" w:eastAsia="zh-CN"/>
                    </w:rPr>
                  </w:rPrChange>
                </w:rPr>
                <w:t xml:space="preserve"> </w:t>
              </w:r>
            </w:ins>
            <w:ins w:id="280" w:author="Shao" w:date="2025-02-21T15:13:00Z">
              <w:r w:rsidRPr="00761405">
                <w:rPr>
                  <w:rFonts w:asciiTheme="minorHAnsi" w:eastAsia="宋体" w:hAnsiTheme="minorHAnsi"/>
                  <w:sz w:val="24"/>
                  <w:szCs w:val="24"/>
                  <w:lang w:val="en-US"/>
                  <w:rPrChange w:id="281" w:author="Shao" w:date="2025-02-21T15:29:00Z" w16du:dateUtc="2025-02-21T07:29:00Z">
                    <w:rPr>
                      <w:rFonts w:asciiTheme="minorHAnsi" w:eastAsia="宋体" w:hAnsiTheme="minorHAnsi"/>
                      <w:sz w:val="24"/>
                      <w:szCs w:val="24"/>
                      <w:shd w:val="clear" w:color="FFFFFF" w:fill="D9D9D9"/>
                      <w:lang w:val="en-US"/>
                    </w:rPr>
                  </w:rPrChange>
                </w:rPr>
                <w:t>signed/stamped map</w:t>
              </w:r>
            </w:ins>
            <w:del w:id="282" w:author="Shao" w:date="2025-02-21T15:13:00Z">
              <w:r w:rsidRPr="00761405">
                <w:rPr>
                  <w:rFonts w:asciiTheme="minorHAnsi" w:eastAsia="宋体" w:hAnsiTheme="minorHAnsi"/>
                  <w:sz w:val="24"/>
                  <w:szCs w:val="24"/>
                  <w:lang w:val="en-US"/>
                  <w:rPrChange w:id="283" w:author="Shao" w:date="2025-02-21T15:29:00Z" w16du:dateUtc="2025-02-21T07:29:00Z">
                    <w:rPr>
                      <w:rFonts w:asciiTheme="minorHAnsi" w:eastAsia="宋体" w:hAnsiTheme="minorHAnsi"/>
                      <w:sz w:val="24"/>
                      <w:szCs w:val="24"/>
                      <w:shd w:val="clear" w:color="FFFFFF" w:fill="D9D9D9"/>
                      <w:lang w:val="en-US"/>
                    </w:rPr>
                  </w:rPrChange>
                </w:rPr>
                <w:delText>Maps</w:delText>
              </w:r>
            </w:del>
            <w:r w:rsidRPr="00761405">
              <w:rPr>
                <w:rFonts w:asciiTheme="minorHAnsi" w:eastAsia="宋体" w:hAnsiTheme="minorHAnsi"/>
                <w:sz w:val="24"/>
                <w:szCs w:val="24"/>
                <w:lang w:val="en-US"/>
                <w:rPrChange w:id="284" w:author="Shao" w:date="2025-02-21T15:29:00Z" w16du:dateUtc="2025-02-21T07:29:00Z">
                  <w:rPr>
                    <w:rFonts w:asciiTheme="minorHAnsi" w:eastAsia="宋体" w:hAnsiTheme="minorHAnsi"/>
                    <w:sz w:val="24"/>
                    <w:szCs w:val="24"/>
                    <w:shd w:val="clear" w:color="FFFFFF" w:fill="D9D9D9"/>
                    <w:lang w:val="en-US"/>
                  </w:rPr>
                </w:rPrChange>
              </w:rPr>
              <w:t xml:space="preserve"> identifying clearly each land parcel covered by the request for retroactive recognition and information on the total surface of those land parcels and, if relevant, on the nature and the volume of the ongoing production and their geolocation coordinates</w:t>
            </w:r>
            <w:ins w:id="285" w:author="山人" w:date="2025-02-21T15:23:00Z">
              <w:r w:rsidRPr="00761405">
                <w:rPr>
                  <w:rFonts w:asciiTheme="minorHAnsi" w:eastAsia="宋体" w:hAnsiTheme="minorHAnsi" w:hint="eastAsia"/>
                  <w:sz w:val="24"/>
                  <w:szCs w:val="24"/>
                  <w:lang w:val="en-US" w:eastAsia="zh-CN"/>
                  <w:rPrChange w:id="286" w:author="Shao" w:date="2025-02-21T15:29:00Z" w16du:dateUtc="2025-02-21T07:29:00Z">
                    <w:rPr>
                      <w:rFonts w:asciiTheme="minorHAnsi" w:eastAsia="宋体" w:hAnsiTheme="minorHAnsi" w:hint="eastAsia"/>
                      <w:sz w:val="24"/>
                      <w:szCs w:val="24"/>
                      <w:shd w:val="clear" w:color="FFFFFF" w:fill="D9D9D9"/>
                      <w:lang w:val="en-US" w:eastAsia="zh-CN"/>
                    </w:rPr>
                  </w:rPrChange>
                </w:rPr>
                <w:t>.</w:t>
              </w:r>
            </w:ins>
            <w:del w:id="287" w:author="山人" w:date="2025-02-21T15:22:00Z">
              <w:r w:rsidRPr="00761405">
                <w:rPr>
                  <w:rFonts w:asciiTheme="minorHAnsi" w:eastAsia="宋体" w:hAnsiTheme="minorHAnsi"/>
                  <w:sz w:val="24"/>
                  <w:szCs w:val="24"/>
                  <w:lang w:val="en-US"/>
                  <w:rPrChange w:id="288" w:author="Shao" w:date="2025-02-21T15:29:00Z" w16du:dateUtc="2025-02-21T07:29:00Z">
                    <w:rPr>
                      <w:rFonts w:asciiTheme="minorHAnsi" w:eastAsia="宋体" w:hAnsiTheme="minorHAnsi"/>
                      <w:sz w:val="24"/>
                      <w:szCs w:val="24"/>
                      <w:shd w:val="clear" w:color="FFFFFF" w:fill="D9D9D9"/>
                      <w:lang w:val="en-US"/>
                    </w:rPr>
                  </w:rPrChange>
                </w:rPr>
                <w:delText xml:space="preserve">; </w:delText>
              </w:r>
            </w:del>
          </w:p>
          <w:p w14:paraId="3B9FCC97" w14:textId="77777777" w:rsidR="00057EB9" w:rsidRPr="00761405" w:rsidRDefault="00000000">
            <w:pPr>
              <w:jc w:val="both"/>
              <w:rPr>
                <w:rFonts w:asciiTheme="minorHAnsi" w:eastAsia="宋体" w:hAnsiTheme="minorHAnsi"/>
                <w:sz w:val="24"/>
                <w:szCs w:val="24"/>
                <w:lang w:val="en-US" w:eastAsia="zh-CN"/>
                <w:rPrChange w:id="289" w:author="Shao" w:date="2025-02-21T15:29:00Z" w16du:dateUtc="2025-02-21T07:29:00Z">
                  <w:rPr>
                    <w:rFonts w:asciiTheme="minorHAnsi" w:eastAsia="宋体" w:hAnsiTheme="minorHAnsi"/>
                    <w:sz w:val="24"/>
                    <w:szCs w:val="24"/>
                    <w:shd w:val="clear" w:color="FFFFFF" w:fill="D9D9D9"/>
                    <w:lang w:val="en-US" w:eastAsia="zh-CN"/>
                  </w:rPr>
                </w:rPrChange>
              </w:rPr>
            </w:pPr>
            <w:r w:rsidRPr="00761405">
              <w:rPr>
                <w:rFonts w:asciiTheme="minorHAnsi" w:eastAsia="宋体" w:hAnsiTheme="minorHAnsi"/>
                <w:sz w:val="24"/>
                <w:szCs w:val="24"/>
                <w:lang w:val="en-US"/>
                <w:rPrChange w:id="290" w:author="Shao" w:date="2025-02-21T15:29:00Z" w16du:dateUtc="2025-02-21T07:29:00Z">
                  <w:rPr>
                    <w:rFonts w:asciiTheme="minorHAnsi" w:eastAsia="宋体" w:hAnsiTheme="minorHAnsi"/>
                    <w:sz w:val="24"/>
                    <w:szCs w:val="24"/>
                    <w:shd w:val="clear" w:color="FFFFFF" w:fill="D9D9D9"/>
                    <w:lang w:val="en-US"/>
                  </w:rPr>
                </w:rPrChange>
              </w:rPr>
              <w:t>3. A</w:t>
            </w:r>
            <w:del w:id="291" w:author="Shao" w:date="2025-02-21T15:00:00Z">
              <w:r w:rsidRPr="00761405">
                <w:rPr>
                  <w:rFonts w:asciiTheme="minorHAnsi" w:eastAsia="宋体" w:hAnsiTheme="minorHAnsi"/>
                  <w:sz w:val="24"/>
                  <w:szCs w:val="24"/>
                  <w:lang w:val="en-US"/>
                  <w:rPrChange w:id="292" w:author="Shao" w:date="2025-02-21T15:29:00Z" w16du:dateUtc="2025-02-21T07:29:00Z">
                    <w:rPr>
                      <w:rFonts w:asciiTheme="minorHAnsi" w:eastAsia="宋体" w:hAnsiTheme="minorHAnsi"/>
                      <w:sz w:val="24"/>
                      <w:szCs w:val="24"/>
                      <w:shd w:val="clear" w:color="FFFFFF" w:fill="D9D9D9"/>
                      <w:lang w:val="en-US"/>
                    </w:rPr>
                  </w:rPrChange>
                </w:rPr>
                <w:delText>n</w:delText>
              </w:r>
            </w:del>
            <w:r w:rsidRPr="00761405">
              <w:rPr>
                <w:rFonts w:asciiTheme="minorHAnsi" w:eastAsia="宋体" w:hAnsiTheme="minorHAnsi"/>
                <w:sz w:val="24"/>
                <w:szCs w:val="24"/>
                <w:lang w:val="en-US"/>
                <w:rPrChange w:id="293" w:author="Shao" w:date="2025-02-21T15:29:00Z" w16du:dateUtc="2025-02-21T07:29:00Z">
                  <w:rPr>
                    <w:rFonts w:asciiTheme="minorHAnsi" w:eastAsia="宋体" w:hAnsiTheme="minorHAnsi"/>
                    <w:sz w:val="24"/>
                    <w:szCs w:val="24"/>
                    <w:shd w:val="clear" w:color="FFFFFF" w:fill="D9D9D9"/>
                    <w:lang w:val="en-US"/>
                  </w:rPr>
                </w:rPrChange>
              </w:rPr>
              <w:t xml:space="preserve"> </w:t>
            </w:r>
            <w:ins w:id="294" w:author="Shao" w:date="2025-02-21T15:00:00Z">
              <w:r w:rsidRPr="00761405">
                <w:rPr>
                  <w:rFonts w:asciiTheme="minorHAnsi" w:eastAsia="宋体" w:hAnsiTheme="minorHAnsi"/>
                  <w:sz w:val="24"/>
                  <w:szCs w:val="24"/>
                  <w:lang w:eastAsia="zh-CN"/>
                  <w:rPrChange w:id="295" w:author="Shao" w:date="2025-02-21T15:29:00Z" w16du:dateUtc="2025-02-21T07:29:00Z">
                    <w:rPr>
                      <w:rFonts w:asciiTheme="minorHAnsi" w:eastAsia="宋体" w:hAnsiTheme="minorHAnsi"/>
                      <w:sz w:val="24"/>
                      <w:szCs w:val="24"/>
                      <w:shd w:val="clear" w:color="FFFFFF" w:fill="D9D9D9"/>
                      <w:lang w:eastAsia="zh-CN"/>
                    </w:rPr>
                  </w:rPrChange>
                </w:rPr>
                <w:t>d</w:t>
              </w:r>
              <w:r w:rsidRPr="00761405">
                <w:rPr>
                  <w:rFonts w:asciiTheme="minorHAnsi" w:eastAsia="宋体" w:hAnsiTheme="minorHAnsi"/>
                  <w:sz w:val="24"/>
                  <w:szCs w:val="28"/>
                  <w:rPrChange w:id="296" w:author="Shao" w:date="2025-02-21T15:29:00Z" w16du:dateUtc="2025-02-21T07:29:00Z">
                    <w:rPr>
                      <w:rFonts w:asciiTheme="minorHAnsi" w:eastAsia="宋体" w:hAnsiTheme="minorHAnsi"/>
                      <w:sz w:val="24"/>
                      <w:szCs w:val="28"/>
                      <w:shd w:val="clear" w:color="FFFFFF" w:fill="D9D9D9"/>
                    </w:rPr>
                  </w:rPrChange>
                </w:rPr>
                <w:t>eclaration</w:t>
              </w:r>
              <w:r w:rsidRPr="00761405">
                <w:rPr>
                  <w:rFonts w:asciiTheme="minorHAnsi" w:eastAsia="宋体" w:hAnsiTheme="minorHAnsi"/>
                  <w:sz w:val="24"/>
                  <w:szCs w:val="28"/>
                  <w:lang w:eastAsia="zh-CN"/>
                  <w:rPrChange w:id="297" w:author="Shao" w:date="2025-02-21T15:29:00Z" w16du:dateUtc="2025-02-21T07:29:00Z">
                    <w:rPr>
                      <w:rFonts w:asciiTheme="minorHAnsi" w:eastAsia="宋体" w:hAnsiTheme="minorHAnsi"/>
                      <w:sz w:val="24"/>
                      <w:szCs w:val="28"/>
                      <w:shd w:val="clear" w:color="FFFFFF" w:fill="D9D9D9"/>
                      <w:lang w:eastAsia="zh-CN"/>
                    </w:rPr>
                  </w:rPrChange>
                </w:rPr>
                <w:t xml:space="preserve"> from a relevant</w:t>
              </w:r>
              <w:del w:id="298" w:author="山人" w:date="2025-02-21T15:23:00Z">
                <w:r w:rsidRPr="00761405">
                  <w:rPr>
                    <w:rFonts w:asciiTheme="minorHAnsi" w:eastAsia="宋体" w:hAnsiTheme="minorHAnsi"/>
                    <w:sz w:val="24"/>
                    <w:szCs w:val="28"/>
                    <w:lang w:eastAsia="zh-CN"/>
                    <w:rPrChange w:id="299" w:author="Shao" w:date="2025-02-21T15:29:00Z" w16du:dateUtc="2025-02-21T07:29:00Z">
                      <w:rPr>
                        <w:rFonts w:asciiTheme="minorHAnsi" w:eastAsia="宋体" w:hAnsiTheme="minorHAnsi"/>
                        <w:sz w:val="24"/>
                        <w:szCs w:val="28"/>
                        <w:shd w:val="clear" w:color="FFFFFF" w:fill="D9D9D9"/>
                        <w:lang w:eastAsia="zh-CN"/>
                      </w:rPr>
                    </w:rPrChange>
                  </w:rPr>
                  <w:delText xml:space="preserve"> </w:delText>
                </w:r>
              </w:del>
            </w:ins>
            <w:del w:id="300" w:author="Shao" w:date="2025-02-21T15:00:00Z">
              <w:r w:rsidRPr="00761405">
                <w:rPr>
                  <w:rFonts w:asciiTheme="minorHAnsi" w:eastAsia="宋体" w:hAnsiTheme="minorHAnsi"/>
                  <w:sz w:val="24"/>
                  <w:szCs w:val="24"/>
                  <w:lang w:val="en-US"/>
                  <w:rPrChange w:id="301" w:author="Shao" w:date="2025-02-21T15:29:00Z" w16du:dateUtc="2025-02-21T07:29:00Z">
                    <w:rPr>
                      <w:rFonts w:asciiTheme="minorHAnsi" w:eastAsia="宋体" w:hAnsiTheme="minorHAnsi"/>
                      <w:sz w:val="24"/>
                      <w:szCs w:val="24"/>
                      <w:shd w:val="clear" w:color="FFFFFF" w:fill="D9D9D9"/>
                      <w:lang w:val="en-US"/>
                    </w:rPr>
                  </w:rPrChange>
                </w:rPr>
                <w:delText>official statement issued by a local competent</w:delText>
              </w:r>
            </w:del>
            <w:r w:rsidRPr="00761405">
              <w:rPr>
                <w:rFonts w:asciiTheme="minorHAnsi" w:eastAsia="宋体" w:hAnsiTheme="minorHAnsi"/>
                <w:sz w:val="24"/>
                <w:szCs w:val="24"/>
                <w:lang w:val="en-US"/>
                <w:rPrChange w:id="302" w:author="Shao" w:date="2025-02-21T15:29:00Z" w16du:dateUtc="2025-02-21T07:29:00Z">
                  <w:rPr>
                    <w:rFonts w:asciiTheme="minorHAnsi" w:eastAsia="宋体" w:hAnsiTheme="minorHAnsi"/>
                    <w:sz w:val="24"/>
                    <w:szCs w:val="24"/>
                    <w:shd w:val="clear" w:color="FFFFFF" w:fill="D9D9D9"/>
                    <w:lang w:val="en-US"/>
                  </w:rPr>
                </w:rPrChange>
              </w:rPr>
              <w:t xml:space="preserve"> authority </w:t>
            </w:r>
            <w:ins w:id="303" w:author="Shao" w:date="2025-02-21T15:01:00Z">
              <w:r w:rsidRPr="00761405">
                <w:rPr>
                  <w:rFonts w:asciiTheme="minorHAnsi" w:eastAsia="宋体" w:hAnsiTheme="minorHAnsi"/>
                  <w:sz w:val="24"/>
                  <w:szCs w:val="24"/>
                  <w:lang w:val="en-US" w:eastAsia="zh-CN"/>
                  <w:rPrChange w:id="304" w:author="Shao" w:date="2025-02-21T15:29:00Z" w16du:dateUtc="2025-02-21T07:29:00Z">
                    <w:rPr>
                      <w:rFonts w:asciiTheme="minorHAnsi" w:eastAsia="宋体" w:hAnsiTheme="minorHAnsi"/>
                      <w:sz w:val="24"/>
                      <w:szCs w:val="24"/>
                      <w:shd w:val="clear" w:color="FFFFFF" w:fill="D9D9D9"/>
                      <w:lang w:val="en-US" w:eastAsia="zh-CN"/>
                    </w:rPr>
                  </w:rPrChange>
                </w:rPr>
                <w:t xml:space="preserve">or </w:t>
              </w:r>
              <w:r w:rsidRPr="00761405">
                <w:rPr>
                  <w:rFonts w:asciiTheme="minorHAnsi" w:eastAsia="宋体" w:hAnsiTheme="minorHAnsi"/>
                  <w:sz w:val="24"/>
                  <w:szCs w:val="24"/>
                  <w:lang w:val="en-US"/>
                  <w:rPrChange w:id="305" w:author="Shao" w:date="2025-02-21T15:29:00Z" w16du:dateUtc="2025-02-21T07:29:00Z">
                    <w:rPr>
                      <w:rFonts w:asciiTheme="minorHAnsi" w:eastAsia="宋体" w:hAnsiTheme="minorHAnsi"/>
                      <w:sz w:val="24"/>
                      <w:szCs w:val="24"/>
                      <w:shd w:val="clear" w:color="FFFFFF" w:fill="D9D9D9"/>
                      <w:lang w:val="en-US"/>
                    </w:rPr>
                  </w:rPrChange>
                </w:rPr>
                <w:t xml:space="preserve">the operator or land owner </w:t>
              </w:r>
            </w:ins>
            <w:ins w:id="306" w:author="Shao" w:date="2025-02-21T15:03:00Z">
              <w:r w:rsidRPr="00761405">
                <w:rPr>
                  <w:rFonts w:asciiTheme="minorHAnsi" w:eastAsia="宋体" w:hAnsiTheme="minorHAnsi" w:cstheme="minorHAnsi"/>
                  <w:sz w:val="24"/>
                  <w:rPrChange w:id="307" w:author="Shao" w:date="2025-02-21T15:29:00Z" w16du:dateUtc="2025-02-21T07:29:00Z">
                    <w:rPr>
                      <w:rFonts w:asciiTheme="minorHAnsi" w:eastAsia="宋体" w:hAnsiTheme="minorHAnsi" w:cstheme="minorHAnsi"/>
                      <w:sz w:val="24"/>
                      <w:shd w:val="clear" w:color="FFFFFF" w:fill="D9D9D9"/>
                    </w:rPr>
                  </w:rPrChange>
                </w:rPr>
                <w:t>that no prohibited products with specific reference to the (EU) 2018/848 have been applied in the period of time for which retroactive recognition is requested</w:t>
              </w:r>
            </w:ins>
            <w:del w:id="308" w:author="Shao" w:date="2025-02-21T15:03:00Z">
              <w:r w:rsidRPr="00761405">
                <w:rPr>
                  <w:rFonts w:asciiTheme="minorHAnsi" w:eastAsia="宋体" w:hAnsiTheme="minorHAnsi"/>
                  <w:sz w:val="24"/>
                  <w:szCs w:val="24"/>
                  <w:lang w:val="en-US"/>
                  <w:rPrChange w:id="309" w:author="Shao" w:date="2025-02-21T15:29:00Z" w16du:dateUtc="2025-02-21T07:29:00Z">
                    <w:rPr>
                      <w:rFonts w:asciiTheme="minorHAnsi" w:eastAsia="宋体" w:hAnsiTheme="minorHAnsi"/>
                      <w:sz w:val="24"/>
                      <w:szCs w:val="24"/>
                      <w:shd w:val="clear" w:color="FFFFFF" w:fill="D9D9D9"/>
                      <w:lang w:val="en-US"/>
                    </w:rPr>
                  </w:rPrChange>
                </w:rPr>
                <w:delText xml:space="preserve">declaring the status of the farm concerning the use of chemicals products during the last three years. </w:delText>
              </w:r>
            </w:del>
            <w:ins w:id="310" w:author="Shao" w:date="2025-02-21T15:03:00Z">
              <w:r w:rsidRPr="00761405">
                <w:rPr>
                  <w:rFonts w:asciiTheme="minorHAnsi" w:eastAsia="宋体" w:hAnsiTheme="minorHAnsi"/>
                  <w:sz w:val="24"/>
                  <w:szCs w:val="24"/>
                  <w:lang w:val="en-US" w:eastAsia="zh-CN"/>
                  <w:rPrChange w:id="311" w:author="Shao" w:date="2025-02-21T15:29:00Z" w16du:dateUtc="2025-02-21T07:29:00Z">
                    <w:rPr>
                      <w:rFonts w:asciiTheme="minorHAnsi" w:eastAsia="宋体" w:hAnsiTheme="minorHAnsi"/>
                      <w:sz w:val="24"/>
                      <w:szCs w:val="24"/>
                      <w:shd w:val="clear" w:color="FFFFFF" w:fill="D9D9D9"/>
                      <w:lang w:val="en-US" w:eastAsia="zh-CN"/>
                    </w:rPr>
                  </w:rPrChange>
                </w:rPr>
                <w:t>.</w:t>
              </w:r>
            </w:ins>
          </w:p>
          <w:p w14:paraId="7C789FAF" w14:textId="77777777" w:rsidR="00057EB9" w:rsidRPr="00761405" w:rsidRDefault="00000000">
            <w:pPr>
              <w:jc w:val="both"/>
              <w:rPr>
                <w:ins w:id="312" w:author="Shao" w:date="2025-02-20T16:37:00Z"/>
                <w:rFonts w:asciiTheme="minorHAnsi" w:eastAsia="宋体" w:hAnsiTheme="minorHAnsi"/>
                <w:sz w:val="24"/>
                <w:szCs w:val="24"/>
                <w:lang w:val="en-US" w:eastAsia="zh-CN"/>
                <w:rPrChange w:id="313" w:author="Shao" w:date="2025-02-21T15:29:00Z" w16du:dateUtc="2025-02-21T07:29:00Z">
                  <w:rPr>
                    <w:ins w:id="314" w:author="Shao" w:date="2025-02-20T16:37:00Z"/>
                    <w:rFonts w:asciiTheme="minorHAnsi" w:eastAsia="宋体" w:hAnsiTheme="minorHAnsi"/>
                    <w:sz w:val="24"/>
                    <w:szCs w:val="24"/>
                    <w:shd w:val="clear" w:color="FFFFFF" w:fill="D9D9D9"/>
                    <w:lang w:val="en-US" w:eastAsia="zh-CN"/>
                  </w:rPr>
                </w:rPrChange>
              </w:rPr>
            </w:pPr>
            <w:r w:rsidRPr="00761405">
              <w:rPr>
                <w:rFonts w:asciiTheme="minorHAnsi" w:eastAsia="宋体" w:hAnsiTheme="minorHAnsi"/>
                <w:sz w:val="24"/>
                <w:szCs w:val="24"/>
                <w:lang w:val="en-US"/>
                <w:rPrChange w:id="315" w:author="Shao" w:date="2025-02-21T15:29:00Z" w16du:dateUtc="2025-02-21T07:29:00Z">
                  <w:rPr>
                    <w:rFonts w:asciiTheme="minorHAnsi" w:eastAsia="宋体" w:hAnsiTheme="minorHAnsi"/>
                    <w:sz w:val="24"/>
                    <w:szCs w:val="24"/>
                    <w:shd w:val="clear" w:color="FFFFFF" w:fill="D9D9D9"/>
                    <w:lang w:val="en-US"/>
                  </w:rPr>
                </w:rPrChange>
              </w:rPr>
              <w:t>4. Any other supporting evidences (</w:t>
            </w:r>
            <w:ins w:id="316" w:author="Shao" w:date="2025-02-20T16:27:00Z">
              <w:r w:rsidRPr="00761405">
                <w:rPr>
                  <w:rFonts w:asciiTheme="minorHAnsi" w:eastAsia="宋体" w:hAnsiTheme="minorHAnsi"/>
                  <w:sz w:val="24"/>
                  <w:szCs w:val="24"/>
                  <w:lang w:val="en-US" w:eastAsia="zh-CN"/>
                  <w:rPrChange w:id="317" w:author="Shao" w:date="2025-02-21T15:29:00Z" w16du:dateUtc="2025-02-21T07:29:00Z">
                    <w:rPr>
                      <w:rFonts w:asciiTheme="minorHAnsi" w:eastAsia="宋体" w:hAnsiTheme="minorHAnsi"/>
                      <w:sz w:val="24"/>
                      <w:szCs w:val="24"/>
                      <w:shd w:val="clear" w:color="FFFFFF" w:fill="D9D9D9"/>
                      <w:lang w:val="en-US" w:eastAsia="zh-CN"/>
                    </w:rPr>
                  </w:rPrChange>
                </w:rPr>
                <w:t xml:space="preserve">certificates, </w:t>
              </w:r>
            </w:ins>
            <w:r w:rsidRPr="00761405">
              <w:rPr>
                <w:rFonts w:asciiTheme="minorHAnsi" w:eastAsia="宋体" w:hAnsiTheme="minorHAnsi"/>
                <w:sz w:val="24"/>
                <w:szCs w:val="24"/>
                <w:lang w:val="en-US"/>
                <w:rPrChange w:id="318" w:author="Shao" w:date="2025-02-21T15:29:00Z" w16du:dateUtc="2025-02-21T07:29:00Z">
                  <w:rPr>
                    <w:rFonts w:asciiTheme="minorHAnsi" w:eastAsia="宋体" w:hAnsiTheme="minorHAnsi"/>
                    <w:sz w:val="24"/>
                    <w:szCs w:val="24"/>
                    <w:shd w:val="clear" w:color="FFFFFF" w:fill="D9D9D9"/>
                    <w:lang w:val="en-US"/>
                  </w:rPr>
                </w:rPrChange>
              </w:rPr>
              <w:t xml:space="preserve">analyses, technical reports…) </w:t>
            </w:r>
            <w:ins w:id="319" w:author="山人" w:date="2025-02-21T15:22:00Z">
              <w:r w:rsidRPr="00761405">
                <w:rPr>
                  <w:rFonts w:asciiTheme="minorHAnsi" w:eastAsia="宋体" w:hAnsiTheme="minorHAnsi" w:hint="eastAsia"/>
                  <w:sz w:val="24"/>
                  <w:szCs w:val="24"/>
                  <w:lang w:val="en-US" w:eastAsia="zh-CN"/>
                  <w:rPrChange w:id="320" w:author="Shao" w:date="2025-02-21T15:29:00Z" w16du:dateUtc="2025-02-21T07:29:00Z">
                    <w:rPr>
                      <w:rFonts w:asciiTheme="minorHAnsi" w:eastAsia="宋体" w:hAnsiTheme="minorHAnsi" w:hint="eastAsia"/>
                      <w:sz w:val="24"/>
                      <w:szCs w:val="24"/>
                      <w:shd w:val="clear" w:color="FFFFFF" w:fill="D9D9D9"/>
                      <w:lang w:val="en-US" w:eastAsia="zh-CN"/>
                    </w:rPr>
                  </w:rPrChange>
                </w:rPr>
                <w:t>.</w:t>
              </w:r>
            </w:ins>
          </w:p>
          <w:p w14:paraId="3A92ECD1" w14:textId="77777777" w:rsidR="00057EB9" w:rsidRPr="00761405" w:rsidRDefault="00057EB9">
            <w:pPr>
              <w:jc w:val="both"/>
              <w:rPr>
                <w:rFonts w:asciiTheme="minorHAnsi" w:eastAsia="宋体" w:hAnsiTheme="minorHAnsi"/>
                <w:sz w:val="24"/>
                <w:szCs w:val="24"/>
                <w:lang w:val="en-US" w:eastAsia="zh-CN"/>
                <w:rPrChange w:id="321" w:author="Shao" w:date="2025-02-21T15:29:00Z" w16du:dateUtc="2025-02-21T07:29:00Z">
                  <w:rPr>
                    <w:rFonts w:asciiTheme="minorHAnsi" w:eastAsia="宋体" w:hAnsiTheme="minorHAnsi"/>
                    <w:sz w:val="24"/>
                    <w:szCs w:val="24"/>
                    <w:shd w:val="clear" w:color="FFFFFF" w:fill="D9D9D9"/>
                    <w:lang w:val="en-US" w:eastAsia="zh-CN"/>
                  </w:rPr>
                </w:rPrChange>
              </w:rPr>
            </w:pPr>
          </w:p>
          <w:p w14:paraId="3193EBAA" w14:textId="77777777" w:rsidR="00057EB9" w:rsidRPr="00761405" w:rsidRDefault="00000000">
            <w:pPr>
              <w:jc w:val="both"/>
              <w:rPr>
                <w:rFonts w:asciiTheme="minorHAnsi" w:eastAsia="宋体" w:hAnsiTheme="minorHAnsi"/>
                <w:sz w:val="24"/>
                <w:szCs w:val="24"/>
                <w:lang w:val="en-US"/>
                <w:rPrChange w:id="322" w:author="Shao" w:date="2025-02-21T15:29:00Z" w16du:dateUtc="2025-02-21T07:29:00Z">
                  <w:rPr>
                    <w:rFonts w:asciiTheme="minorHAnsi" w:eastAsia="宋体" w:hAnsiTheme="minorHAnsi"/>
                    <w:sz w:val="24"/>
                    <w:szCs w:val="24"/>
                    <w:shd w:val="clear" w:color="FFFFFF" w:fill="D9D9D9"/>
                    <w:lang w:val="en-US"/>
                  </w:rPr>
                </w:rPrChange>
              </w:rPr>
            </w:pPr>
            <w:del w:id="323" w:author="Shao" w:date="2025-02-20T16:28:00Z">
              <w:r w:rsidRPr="00761405">
                <w:rPr>
                  <w:rFonts w:asciiTheme="minorHAnsi" w:eastAsia="宋体" w:hAnsiTheme="minorHAnsi"/>
                  <w:sz w:val="24"/>
                  <w:szCs w:val="24"/>
                  <w:lang w:val="en-US"/>
                  <w:rPrChange w:id="324" w:author="Shao" w:date="2025-02-21T15:29:00Z" w16du:dateUtc="2025-02-21T07:29:00Z">
                    <w:rPr>
                      <w:rFonts w:asciiTheme="minorHAnsi" w:eastAsia="宋体" w:hAnsiTheme="minorHAnsi"/>
                      <w:sz w:val="24"/>
                      <w:szCs w:val="24"/>
                      <w:shd w:val="clear" w:color="FFFFFF" w:fill="D9D9D9"/>
                      <w:lang w:val="en-US"/>
                    </w:rPr>
                  </w:rPrChange>
                </w:rPr>
                <w:delText>B</w:delText>
              </w:r>
              <w:r w:rsidRPr="00761405">
                <w:rPr>
                  <w:rFonts w:asciiTheme="minorHAnsi" w:eastAsia="宋体" w:hAnsiTheme="minorHAnsi"/>
                  <w:sz w:val="24"/>
                  <w:szCs w:val="24"/>
                  <w:lang w:val="en-US" w:eastAsia="zh-CN"/>
                  <w:rPrChange w:id="325" w:author="Shao" w:date="2025-02-21T15:29:00Z" w16du:dateUtc="2025-02-21T07:29:00Z">
                    <w:rPr>
                      <w:rFonts w:asciiTheme="minorHAnsi" w:eastAsia="宋体" w:hAnsiTheme="minorHAnsi"/>
                      <w:sz w:val="24"/>
                      <w:szCs w:val="24"/>
                      <w:shd w:val="clear" w:color="FFFFFF" w:fill="D9D9D9"/>
                      <w:lang w:val="en-US" w:eastAsia="zh-CN"/>
                    </w:rPr>
                  </w:rPrChange>
                </w:rPr>
                <w:delText>AC</w:delText>
              </w:r>
            </w:del>
            <w:ins w:id="326" w:author="Shao" w:date="2025-02-20T16:28:00Z">
              <w:r w:rsidRPr="00761405">
                <w:rPr>
                  <w:rFonts w:asciiTheme="minorHAnsi" w:eastAsia="宋体" w:hAnsiTheme="minorHAnsi"/>
                  <w:sz w:val="24"/>
                  <w:szCs w:val="24"/>
                  <w:lang w:val="en-US" w:eastAsia="zh-CN"/>
                  <w:rPrChange w:id="327" w:author="Shao" w:date="2025-02-21T15:29:00Z" w16du:dateUtc="2025-02-21T07:29:00Z">
                    <w:rPr>
                      <w:rFonts w:asciiTheme="minorHAnsi" w:eastAsia="宋体" w:hAnsiTheme="minorHAnsi"/>
                      <w:sz w:val="24"/>
                      <w:szCs w:val="24"/>
                      <w:shd w:val="clear" w:color="FFFFFF" w:fill="D9D9D9"/>
                      <w:lang w:val="en-US" w:eastAsia="zh-CN"/>
                    </w:rPr>
                  </w:rPrChange>
                </w:rPr>
                <w:t>OFDC</w:t>
              </w:r>
            </w:ins>
            <w:r w:rsidRPr="00761405">
              <w:rPr>
                <w:rFonts w:asciiTheme="minorHAnsi" w:eastAsia="宋体" w:hAnsiTheme="minorHAnsi"/>
                <w:sz w:val="24"/>
                <w:szCs w:val="24"/>
                <w:lang w:val="en-US" w:eastAsia="zh-CN"/>
                <w:rPrChange w:id="328" w:author="Shao" w:date="2025-02-21T15:29:00Z" w16du:dateUtc="2025-02-21T07:29:00Z">
                  <w:rPr>
                    <w:rFonts w:asciiTheme="minorHAnsi" w:eastAsia="宋体" w:hAnsiTheme="minorHAnsi"/>
                    <w:sz w:val="24"/>
                    <w:szCs w:val="24"/>
                    <w:shd w:val="clear" w:color="FFFFFF" w:fill="D9D9D9"/>
                    <w:lang w:val="en-US" w:eastAsia="zh-CN"/>
                  </w:rPr>
                </w:rPrChange>
              </w:rPr>
              <w:t>将</w:t>
            </w:r>
            <w:r w:rsidRPr="00761405">
              <w:rPr>
                <w:rFonts w:asciiTheme="minorHAnsi" w:eastAsia="宋体" w:hAnsiTheme="minorHAnsi"/>
                <w:sz w:val="24"/>
                <w:szCs w:val="24"/>
                <w:lang w:val="en-US"/>
                <w:rPrChange w:id="329" w:author="Shao" w:date="2025-02-21T15:29:00Z" w16du:dateUtc="2025-02-21T07:29:00Z">
                  <w:rPr>
                    <w:rFonts w:asciiTheme="minorHAnsi" w:eastAsia="宋体" w:hAnsiTheme="minorHAnsi"/>
                    <w:sz w:val="24"/>
                    <w:szCs w:val="24"/>
                    <w:shd w:val="clear" w:color="FFFFFF" w:fill="D9D9D9"/>
                    <w:lang w:val="en-US"/>
                  </w:rPr>
                </w:rPrChange>
              </w:rPr>
              <w:t>按照</w:t>
            </w:r>
            <w:r w:rsidRPr="00761405">
              <w:rPr>
                <w:rFonts w:asciiTheme="minorHAnsi" w:eastAsia="宋体" w:hAnsiTheme="minorHAnsi"/>
                <w:sz w:val="24"/>
                <w:szCs w:val="24"/>
                <w:lang w:val="en-US" w:eastAsia="zh-CN"/>
                <w:rPrChange w:id="330" w:author="Shao" w:date="2025-02-21T15:29:00Z" w16du:dateUtc="2025-02-21T07:29:00Z">
                  <w:rPr>
                    <w:rFonts w:asciiTheme="minorHAnsi" w:eastAsia="宋体" w:hAnsiTheme="minorHAnsi"/>
                    <w:sz w:val="24"/>
                    <w:szCs w:val="24"/>
                    <w:shd w:val="clear" w:color="FFFFFF" w:fill="D9D9D9"/>
                    <w:lang w:val="en-US" w:eastAsia="zh-CN"/>
                  </w:rPr>
                </w:rPrChange>
              </w:rPr>
              <w:t>下列</w:t>
            </w:r>
            <w:r w:rsidRPr="00761405">
              <w:rPr>
                <w:rFonts w:asciiTheme="minorHAnsi" w:eastAsia="宋体" w:hAnsiTheme="minorHAnsi"/>
                <w:sz w:val="24"/>
                <w:szCs w:val="24"/>
                <w:lang w:val="en-US"/>
                <w:rPrChange w:id="331" w:author="Shao" w:date="2025-02-21T15:29:00Z" w16du:dateUtc="2025-02-21T07:29:00Z">
                  <w:rPr>
                    <w:rFonts w:asciiTheme="minorHAnsi" w:eastAsia="宋体" w:hAnsiTheme="minorHAnsi"/>
                    <w:sz w:val="24"/>
                    <w:szCs w:val="24"/>
                    <w:shd w:val="clear" w:color="FFFFFF" w:fill="D9D9D9"/>
                    <w:lang w:val="en-US"/>
                  </w:rPr>
                </w:rPrChange>
              </w:rPr>
              <w:t>步骤对提交的文件进行审查：</w:t>
            </w:r>
            <w:r w:rsidRPr="00761405">
              <w:rPr>
                <w:rFonts w:asciiTheme="minorHAnsi" w:eastAsia="宋体" w:hAnsiTheme="minorHAnsi"/>
                <w:sz w:val="24"/>
                <w:szCs w:val="24"/>
                <w:lang w:val="en-US"/>
                <w:rPrChange w:id="332" w:author="Shao" w:date="2025-02-21T15:29:00Z" w16du:dateUtc="2025-02-21T07:29:00Z">
                  <w:rPr>
                    <w:rFonts w:asciiTheme="minorHAnsi" w:eastAsia="宋体" w:hAnsiTheme="minorHAnsi"/>
                    <w:sz w:val="24"/>
                    <w:szCs w:val="24"/>
                    <w:shd w:val="clear" w:color="FFFFFF" w:fill="D9D9D9"/>
                    <w:lang w:val="en-US"/>
                  </w:rPr>
                </w:rPrChange>
              </w:rPr>
              <w:t xml:space="preserve"> </w:t>
            </w:r>
          </w:p>
          <w:p w14:paraId="12C49527" w14:textId="77777777" w:rsidR="00057EB9" w:rsidRPr="00761405" w:rsidRDefault="00000000">
            <w:pPr>
              <w:jc w:val="both"/>
              <w:rPr>
                <w:rFonts w:asciiTheme="minorHAnsi" w:eastAsia="宋体" w:hAnsiTheme="minorHAnsi"/>
                <w:sz w:val="24"/>
                <w:szCs w:val="24"/>
                <w:lang w:val="en-US"/>
                <w:rPrChange w:id="333"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334" w:author="Shao" w:date="2025-02-21T15:29:00Z" w16du:dateUtc="2025-02-21T07:29:00Z">
                  <w:rPr>
                    <w:rFonts w:asciiTheme="minorHAnsi" w:eastAsia="宋体" w:hAnsiTheme="minorHAnsi"/>
                    <w:sz w:val="24"/>
                    <w:szCs w:val="24"/>
                    <w:shd w:val="clear" w:color="FFFFFF" w:fill="D9D9D9"/>
                    <w:lang w:val="en-US"/>
                  </w:rPr>
                </w:rPrChange>
              </w:rPr>
              <w:t xml:space="preserve">1. </w:t>
            </w:r>
            <w:r w:rsidRPr="00761405">
              <w:rPr>
                <w:rFonts w:asciiTheme="minorHAnsi" w:eastAsia="宋体" w:hAnsiTheme="minorHAnsi"/>
                <w:sz w:val="24"/>
                <w:szCs w:val="24"/>
                <w:lang w:val="en-US"/>
                <w:rPrChange w:id="335" w:author="Shao" w:date="2025-02-21T15:29:00Z" w16du:dateUtc="2025-02-21T07:29:00Z">
                  <w:rPr>
                    <w:rFonts w:asciiTheme="minorHAnsi" w:eastAsia="宋体" w:hAnsiTheme="minorHAnsi"/>
                    <w:sz w:val="24"/>
                    <w:szCs w:val="24"/>
                    <w:shd w:val="clear" w:color="FFFFFF" w:fill="D9D9D9"/>
                    <w:lang w:val="en-US"/>
                  </w:rPr>
                </w:rPrChange>
              </w:rPr>
              <w:t>根据文件证据进行详细的风险分析，评估申请追溯承认所涉及的</w:t>
            </w:r>
            <w:r w:rsidRPr="00761405">
              <w:rPr>
                <w:rFonts w:asciiTheme="minorHAnsi" w:eastAsia="宋体" w:hAnsiTheme="minorHAnsi"/>
                <w:sz w:val="24"/>
                <w:szCs w:val="24"/>
                <w:lang w:val="en-US" w:eastAsia="zh-CN"/>
                <w:rPrChange w:id="336" w:author="Shao" w:date="2025-02-21T15:29:00Z" w16du:dateUtc="2025-02-21T07:29:00Z">
                  <w:rPr>
                    <w:rFonts w:asciiTheme="minorHAnsi" w:eastAsia="宋体" w:hAnsiTheme="minorHAnsi"/>
                    <w:sz w:val="24"/>
                    <w:szCs w:val="24"/>
                    <w:shd w:val="clear" w:color="FFFFFF" w:fill="D9D9D9"/>
                    <w:lang w:val="en-US" w:eastAsia="zh-CN"/>
                  </w:rPr>
                </w:rPrChange>
              </w:rPr>
              <w:t>任一</w:t>
            </w:r>
            <w:r w:rsidRPr="00761405">
              <w:rPr>
                <w:rFonts w:asciiTheme="minorHAnsi" w:eastAsia="宋体" w:hAnsiTheme="minorHAnsi"/>
                <w:sz w:val="24"/>
                <w:szCs w:val="24"/>
                <w:lang w:val="en-US"/>
                <w:rPrChange w:id="337" w:author="Shao" w:date="2025-02-21T15:29:00Z" w16du:dateUtc="2025-02-21T07:29:00Z">
                  <w:rPr>
                    <w:rFonts w:asciiTheme="minorHAnsi" w:eastAsia="宋体" w:hAnsiTheme="minorHAnsi"/>
                    <w:sz w:val="24"/>
                    <w:szCs w:val="24"/>
                    <w:shd w:val="clear" w:color="FFFFFF" w:fill="D9D9D9"/>
                    <w:lang w:val="en-US"/>
                  </w:rPr>
                </w:rPrChange>
              </w:rPr>
              <w:t>地块在</w:t>
            </w:r>
            <w:r w:rsidRPr="00761405">
              <w:rPr>
                <w:rFonts w:asciiTheme="minorHAnsi" w:eastAsia="宋体" w:hAnsiTheme="minorHAnsi"/>
                <w:sz w:val="24"/>
                <w:szCs w:val="24"/>
                <w:lang w:val="en-US" w:eastAsia="zh-CN"/>
                <w:rPrChange w:id="338" w:author="Shao" w:date="2025-02-21T15:29:00Z" w16du:dateUtc="2025-02-21T07:29:00Z">
                  <w:rPr>
                    <w:rFonts w:asciiTheme="minorHAnsi" w:eastAsia="宋体" w:hAnsiTheme="minorHAnsi"/>
                    <w:sz w:val="24"/>
                    <w:szCs w:val="24"/>
                    <w:shd w:val="clear" w:color="FFFFFF" w:fill="D9D9D9"/>
                    <w:lang w:val="en-US" w:eastAsia="zh-CN"/>
                  </w:rPr>
                </w:rPrChange>
              </w:rPr>
              <w:t>过去</w:t>
            </w:r>
            <w:r w:rsidRPr="00761405">
              <w:rPr>
                <w:rFonts w:asciiTheme="minorHAnsi" w:eastAsia="宋体" w:hAnsiTheme="minorHAnsi"/>
                <w:sz w:val="24"/>
                <w:szCs w:val="24"/>
                <w:lang w:val="en-US"/>
                <w:rPrChange w:id="339" w:author="Shao" w:date="2025-02-21T15:29:00Z" w16du:dateUtc="2025-02-21T07:29:00Z">
                  <w:rPr>
                    <w:rFonts w:asciiTheme="minorHAnsi" w:eastAsia="宋体" w:hAnsiTheme="minorHAnsi"/>
                    <w:sz w:val="24"/>
                    <w:szCs w:val="24"/>
                    <w:shd w:val="clear" w:color="FFFFFF" w:fill="D9D9D9"/>
                    <w:lang w:val="en-US"/>
                  </w:rPr>
                </w:rPrChange>
              </w:rPr>
              <w:t xml:space="preserve"> 3 </w:t>
            </w:r>
            <w:r w:rsidRPr="00761405">
              <w:rPr>
                <w:rFonts w:asciiTheme="minorHAnsi" w:eastAsia="宋体" w:hAnsiTheme="minorHAnsi"/>
                <w:sz w:val="24"/>
                <w:szCs w:val="24"/>
                <w:lang w:val="en-US"/>
                <w:rPrChange w:id="340" w:author="Shao" w:date="2025-02-21T15:29:00Z" w16du:dateUtc="2025-02-21T07:29:00Z">
                  <w:rPr>
                    <w:rFonts w:asciiTheme="minorHAnsi" w:eastAsia="宋体" w:hAnsiTheme="minorHAnsi"/>
                    <w:sz w:val="24"/>
                    <w:szCs w:val="24"/>
                    <w:shd w:val="clear" w:color="FFFFFF" w:fill="D9D9D9"/>
                    <w:lang w:val="en-US"/>
                  </w:rPr>
                </w:rPrChange>
              </w:rPr>
              <w:t>年内是否使用过有机生产</w:t>
            </w:r>
            <w:r w:rsidRPr="00761405">
              <w:rPr>
                <w:rFonts w:asciiTheme="minorHAnsi" w:eastAsia="宋体" w:hAnsiTheme="minorHAnsi"/>
                <w:sz w:val="24"/>
                <w:szCs w:val="24"/>
                <w:lang w:val="en-US" w:eastAsia="zh-CN"/>
                <w:rPrChange w:id="341" w:author="Shao" w:date="2025-02-21T15:29:00Z" w16du:dateUtc="2025-02-21T07:29:00Z">
                  <w:rPr>
                    <w:rFonts w:asciiTheme="minorHAnsi" w:eastAsia="宋体" w:hAnsiTheme="minorHAnsi"/>
                    <w:sz w:val="24"/>
                    <w:szCs w:val="24"/>
                    <w:shd w:val="clear" w:color="FFFFFF" w:fill="D9D9D9"/>
                    <w:lang w:val="en-US" w:eastAsia="zh-CN"/>
                  </w:rPr>
                </w:rPrChange>
              </w:rPr>
              <w:t>禁用</w:t>
            </w:r>
            <w:r w:rsidRPr="00761405">
              <w:rPr>
                <w:rFonts w:asciiTheme="minorHAnsi" w:eastAsia="宋体" w:hAnsiTheme="minorHAnsi"/>
                <w:sz w:val="24"/>
                <w:szCs w:val="24"/>
                <w:lang w:val="en-US"/>
                <w:rPrChange w:id="342" w:author="Shao" w:date="2025-02-21T15:29:00Z" w16du:dateUtc="2025-02-21T07:29:00Z">
                  <w:rPr>
                    <w:rFonts w:asciiTheme="minorHAnsi" w:eastAsia="宋体" w:hAnsiTheme="minorHAnsi"/>
                    <w:sz w:val="24"/>
                    <w:szCs w:val="24"/>
                    <w:shd w:val="clear" w:color="FFFFFF" w:fill="D9D9D9"/>
                    <w:lang w:val="en-US"/>
                  </w:rPr>
                </w:rPrChange>
              </w:rPr>
              <w:t>物质，</w:t>
            </w:r>
            <w:r w:rsidRPr="00761405">
              <w:rPr>
                <w:rFonts w:asciiTheme="minorHAnsi" w:eastAsia="宋体" w:hAnsiTheme="minorHAnsi"/>
                <w:sz w:val="24"/>
                <w:szCs w:val="24"/>
                <w:lang w:val="en-US" w:eastAsia="zh-CN"/>
                <w:rPrChange w:id="343" w:author="Shao" w:date="2025-02-21T15:29:00Z" w16du:dateUtc="2025-02-21T07:29:00Z">
                  <w:rPr>
                    <w:rFonts w:asciiTheme="minorHAnsi" w:eastAsia="宋体" w:hAnsiTheme="minorHAnsi"/>
                    <w:sz w:val="24"/>
                    <w:szCs w:val="24"/>
                    <w:shd w:val="clear" w:color="FFFFFF" w:fill="D9D9D9"/>
                    <w:lang w:val="en-US" w:eastAsia="zh-CN"/>
                  </w:rPr>
                </w:rPrChange>
              </w:rPr>
              <w:t>特别需要关注</w:t>
            </w:r>
            <w:r w:rsidRPr="00761405">
              <w:rPr>
                <w:rFonts w:asciiTheme="minorHAnsi" w:eastAsia="宋体" w:hAnsiTheme="minorHAnsi"/>
                <w:sz w:val="24"/>
                <w:szCs w:val="24"/>
                <w:lang w:val="en-US"/>
                <w:rPrChange w:id="344" w:author="Shao" w:date="2025-02-21T15:29:00Z" w16du:dateUtc="2025-02-21T07:29:00Z">
                  <w:rPr>
                    <w:rFonts w:asciiTheme="minorHAnsi" w:eastAsia="宋体" w:hAnsiTheme="minorHAnsi"/>
                    <w:sz w:val="24"/>
                    <w:szCs w:val="24"/>
                    <w:shd w:val="clear" w:color="FFFFFF" w:fill="D9D9D9"/>
                    <w:lang w:val="en-US"/>
                  </w:rPr>
                </w:rPrChange>
              </w:rPr>
              <w:t>申请</w:t>
            </w:r>
            <w:r w:rsidRPr="00761405">
              <w:rPr>
                <w:rFonts w:asciiTheme="minorHAnsi" w:eastAsia="宋体" w:hAnsiTheme="minorHAnsi"/>
                <w:sz w:val="24"/>
                <w:szCs w:val="24"/>
                <w:lang w:val="en-US" w:eastAsia="zh-CN"/>
                <w:rPrChange w:id="345" w:author="Shao" w:date="2025-02-21T15:29:00Z" w16du:dateUtc="2025-02-21T07:29:00Z">
                  <w:rPr>
                    <w:rFonts w:asciiTheme="minorHAnsi" w:eastAsia="宋体" w:hAnsiTheme="minorHAnsi"/>
                    <w:sz w:val="24"/>
                    <w:szCs w:val="24"/>
                    <w:shd w:val="clear" w:color="FFFFFF" w:fill="D9D9D9"/>
                    <w:lang w:val="en-US" w:eastAsia="zh-CN"/>
                  </w:rPr>
                </w:rPrChange>
              </w:rPr>
              <w:t>涉及的地块</w:t>
            </w:r>
            <w:r w:rsidRPr="00761405">
              <w:rPr>
                <w:rFonts w:asciiTheme="minorHAnsi" w:eastAsia="宋体" w:hAnsiTheme="minorHAnsi"/>
                <w:sz w:val="24"/>
                <w:szCs w:val="24"/>
                <w:lang w:val="en-US"/>
                <w:rPrChange w:id="346" w:author="Shao" w:date="2025-02-21T15:29:00Z" w16du:dateUtc="2025-02-21T07:29:00Z">
                  <w:rPr>
                    <w:rFonts w:asciiTheme="minorHAnsi" w:eastAsia="宋体" w:hAnsiTheme="minorHAnsi"/>
                    <w:sz w:val="24"/>
                    <w:szCs w:val="24"/>
                    <w:shd w:val="clear" w:color="FFFFFF" w:fill="D9D9D9"/>
                    <w:lang w:val="en-US"/>
                  </w:rPr>
                </w:rPrChange>
              </w:rPr>
              <w:t>总面积</w:t>
            </w:r>
            <w:r w:rsidRPr="00761405">
              <w:rPr>
                <w:rFonts w:asciiTheme="minorHAnsi" w:eastAsia="宋体" w:hAnsiTheme="minorHAnsi"/>
                <w:sz w:val="24"/>
                <w:szCs w:val="24"/>
                <w:lang w:val="en-US" w:eastAsia="zh-CN"/>
                <w:rPrChange w:id="347" w:author="Shao" w:date="2025-02-21T15:29:00Z" w16du:dateUtc="2025-02-21T07:29:00Z">
                  <w:rPr>
                    <w:rFonts w:asciiTheme="minorHAnsi" w:eastAsia="宋体" w:hAnsiTheme="minorHAnsi"/>
                    <w:sz w:val="24"/>
                    <w:szCs w:val="24"/>
                    <w:shd w:val="clear" w:color="FFFFFF" w:fill="D9D9D9"/>
                    <w:lang w:val="en-US" w:eastAsia="zh-CN"/>
                  </w:rPr>
                </w:rPrChange>
              </w:rPr>
              <w:t>，</w:t>
            </w:r>
            <w:r w:rsidRPr="00761405">
              <w:rPr>
                <w:rFonts w:asciiTheme="minorHAnsi" w:eastAsia="宋体" w:hAnsiTheme="minorHAnsi"/>
                <w:sz w:val="24"/>
                <w:szCs w:val="24"/>
                <w:lang w:val="en-US"/>
                <w:rPrChange w:id="348" w:author="Shao" w:date="2025-02-21T15:29:00Z" w16du:dateUtc="2025-02-21T07:29:00Z">
                  <w:rPr>
                    <w:rFonts w:asciiTheme="minorHAnsi" w:eastAsia="宋体" w:hAnsiTheme="minorHAnsi"/>
                    <w:sz w:val="24"/>
                    <w:szCs w:val="24"/>
                    <w:shd w:val="clear" w:color="FFFFFF" w:fill="D9D9D9"/>
                    <w:lang w:val="en-US"/>
                  </w:rPr>
                </w:rPrChange>
              </w:rPr>
              <w:t>以及在此期间</w:t>
            </w:r>
            <w:r w:rsidRPr="00761405">
              <w:rPr>
                <w:rFonts w:asciiTheme="minorHAnsi" w:eastAsia="宋体" w:hAnsiTheme="minorHAnsi"/>
                <w:sz w:val="24"/>
                <w:szCs w:val="24"/>
                <w:lang w:val="en-US" w:eastAsia="zh-CN"/>
                <w:rPrChange w:id="349" w:author="Shao" w:date="2025-02-21T15:29:00Z" w16du:dateUtc="2025-02-21T07:29:00Z">
                  <w:rPr>
                    <w:rFonts w:asciiTheme="minorHAnsi" w:eastAsia="宋体" w:hAnsiTheme="minorHAnsi"/>
                    <w:sz w:val="24"/>
                    <w:szCs w:val="24"/>
                    <w:shd w:val="clear" w:color="FFFFFF" w:fill="D9D9D9"/>
                    <w:lang w:val="en-US" w:eastAsia="zh-CN"/>
                  </w:rPr>
                </w:rPrChange>
              </w:rPr>
              <w:t>上述</w:t>
            </w:r>
            <w:r w:rsidRPr="00761405">
              <w:rPr>
                <w:rFonts w:asciiTheme="minorHAnsi" w:eastAsia="宋体" w:hAnsiTheme="minorHAnsi"/>
                <w:sz w:val="24"/>
                <w:szCs w:val="24"/>
                <w:lang w:val="en-US"/>
                <w:rPrChange w:id="350" w:author="Shao" w:date="2025-02-21T15:29:00Z" w16du:dateUtc="2025-02-21T07:29:00Z">
                  <w:rPr>
                    <w:rFonts w:asciiTheme="minorHAnsi" w:eastAsia="宋体" w:hAnsiTheme="minorHAnsi"/>
                    <w:sz w:val="24"/>
                    <w:szCs w:val="24"/>
                    <w:shd w:val="clear" w:color="FFFFFF" w:fill="D9D9D9"/>
                    <w:lang w:val="en-US"/>
                  </w:rPr>
                </w:rPrChange>
              </w:rPr>
              <w:t>地块</w:t>
            </w:r>
            <w:r w:rsidRPr="00761405">
              <w:rPr>
                <w:rFonts w:asciiTheme="minorHAnsi" w:eastAsia="宋体" w:hAnsiTheme="minorHAnsi"/>
                <w:sz w:val="24"/>
                <w:szCs w:val="24"/>
                <w:lang w:val="en-US" w:eastAsia="zh-CN"/>
                <w:rPrChange w:id="351" w:author="Shao" w:date="2025-02-21T15:29:00Z" w16du:dateUtc="2025-02-21T07:29:00Z">
                  <w:rPr>
                    <w:rFonts w:asciiTheme="minorHAnsi" w:eastAsia="宋体" w:hAnsiTheme="minorHAnsi"/>
                    <w:sz w:val="24"/>
                    <w:szCs w:val="24"/>
                    <w:shd w:val="clear" w:color="FFFFFF" w:fill="D9D9D9"/>
                    <w:lang w:val="en-US" w:eastAsia="zh-CN"/>
                  </w:rPr>
                </w:rPrChange>
              </w:rPr>
              <w:t>内</w:t>
            </w:r>
            <w:r w:rsidRPr="00761405">
              <w:rPr>
                <w:rFonts w:asciiTheme="minorHAnsi" w:eastAsia="宋体" w:hAnsiTheme="minorHAnsi"/>
                <w:sz w:val="24"/>
                <w:szCs w:val="24"/>
                <w:lang w:val="en-US"/>
                <w:rPrChange w:id="352" w:author="Shao" w:date="2025-02-21T15:29:00Z" w16du:dateUtc="2025-02-21T07:29:00Z">
                  <w:rPr>
                    <w:rFonts w:asciiTheme="minorHAnsi" w:eastAsia="宋体" w:hAnsiTheme="minorHAnsi"/>
                    <w:sz w:val="24"/>
                    <w:szCs w:val="24"/>
                    <w:shd w:val="clear" w:color="FFFFFF" w:fill="D9D9D9"/>
                    <w:lang w:val="en-US"/>
                  </w:rPr>
                </w:rPrChange>
              </w:rPr>
              <w:t>实施</w:t>
            </w:r>
            <w:r w:rsidRPr="00761405">
              <w:rPr>
                <w:rFonts w:asciiTheme="minorHAnsi" w:eastAsia="宋体" w:hAnsiTheme="minorHAnsi"/>
                <w:sz w:val="24"/>
                <w:szCs w:val="24"/>
                <w:lang w:val="en-US" w:eastAsia="zh-CN"/>
                <w:rPrChange w:id="353" w:author="Shao" w:date="2025-02-21T15:29:00Z" w16du:dateUtc="2025-02-21T07:29:00Z">
                  <w:rPr>
                    <w:rFonts w:asciiTheme="minorHAnsi" w:eastAsia="宋体" w:hAnsiTheme="minorHAnsi"/>
                    <w:sz w:val="24"/>
                    <w:szCs w:val="24"/>
                    <w:shd w:val="clear" w:color="FFFFFF" w:fill="D9D9D9"/>
                    <w:lang w:val="en-US" w:eastAsia="zh-CN"/>
                  </w:rPr>
                </w:rPrChange>
              </w:rPr>
              <w:t>的农事</w:t>
            </w:r>
            <w:r w:rsidRPr="00761405">
              <w:rPr>
                <w:rFonts w:asciiTheme="minorHAnsi" w:eastAsia="宋体" w:hAnsiTheme="minorHAnsi"/>
                <w:sz w:val="24"/>
                <w:szCs w:val="24"/>
                <w:lang w:val="en-US"/>
                <w:rPrChange w:id="354" w:author="Shao" w:date="2025-02-21T15:29:00Z" w16du:dateUtc="2025-02-21T07:29:00Z">
                  <w:rPr>
                    <w:rFonts w:asciiTheme="minorHAnsi" w:eastAsia="宋体" w:hAnsiTheme="minorHAnsi"/>
                    <w:sz w:val="24"/>
                    <w:szCs w:val="24"/>
                    <w:shd w:val="clear" w:color="FFFFFF" w:fill="D9D9D9"/>
                    <w:lang w:val="en-US"/>
                  </w:rPr>
                </w:rPrChange>
              </w:rPr>
              <w:t>操作</w:t>
            </w:r>
            <w:r w:rsidRPr="00761405">
              <w:rPr>
                <w:rFonts w:asciiTheme="minorHAnsi" w:eastAsia="宋体" w:hAnsiTheme="minorHAnsi"/>
                <w:sz w:val="24"/>
                <w:szCs w:val="24"/>
                <w:lang w:val="en-US" w:eastAsia="zh-CN"/>
                <w:rPrChange w:id="355" w:author="Shao" w:date="2025-02-21T15:29:00Z" w16du:dateUtc="2025-02-21T07:29:00Z">
                  <w:rPr>
                    <w:rFonts w:asciiTheme="minorHAnsi" w:eastAsia="宋体" w:hAnsiTheme="minorHAnsi"/>
                    <w:sz w:val="24"/>
                    <w:szCs w:val="24"/>
                    <w:shd w:val="clear" w:color="FFFFFF" w:fill="D9D9D9"/>
                    <w:lang w:val="en-US" w:eastAsia="zh-CN"/>
                  </w:rPr>
                </w:rPrChange>
              </w:rPr>
              <w:t>的影响</w:t>
            </w:r>
            <w:r w:rsidRPr="00761405">
              <w:rPr>
                <w:rFonts w:asciiTheme="minorHAnsi" w:eastAsia="宋体" w:hAnsiTheme="minorHAnsi"/>
                <w:sz w:val="24"/>
                <w:szCs w:val="24"/>
                <w:lang w:val="en-US"/>
                <w:rPrChange w:id="356" w:author="Shao" w:date="2025-02-21T15:29:00Z" w16du:dateUtc="2025-02-21T07:29:00Z">
                  <w:rPr>
                    <w:rFonts w:asciiTheme="minorHAnsi" w:eastAsia="宋体" w:hAnsiTheme="minorHAnsi"/>
                    <w:sz w:val="24"/>
                    <w:szCs w:val="24"/>
                    <w:shd w:val="clear" w:color="FFFFFF" w:fill="D9D9D9"/>
                    <w:lang w:val="en-US"/>
                  </w:rPr>
                </w:rPrChange>
              </w:rPr>
              <w:t>。</w:t>
            </w:r>
          </w:p>
          <w:p w14:paraId="1A9ABC15" w14:textId="77777777" w:rsidR="00057EB9" w:rsidRPr="00761405" w:rsidRDefault="00000000">
            <w:pPr>
              <w:jc w:val="both"/>
              <w:rPr>
                <w:ins w:id="357" w:author="Shao" w:date="2025-02-20T17:03:00Z"/>
                <w:rFonts w:asciiTheme="minorHAnsi" w:eastAsia="宋体" w:hAnsiTheme="minorHAnsi"/>
                <w:sz w:val="24"/>
                <w:szCs w:val="24"/>
                <w:lang w:val="en-US"/>
                <w:rPrChange w:id="358" w:author="Shao" w:date="2025-02-21T15:29:00Z" w16du:dateUtc="2025-02-21T07:29:00Z">
                  <w:rPr>
                    <w:ins w:id="359" w:author="Shao" w:date="2025-02-20T17:03:00Z"/>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360" w:author="Shao" w:date="2025-02-21T15:29:00Z" w16du:dateUtc="2025-02-21T07:29:00Z">
                  <w:rPr>
                    <w:rFonts w:asciiTheme="minorHAnsi" w:eastAsia="宋体" w:hAnsiTheme="minorHAnsi"/>
                    <w:sz w:val="24"/>
                    <w:szCs w:val="24"/>
                    <w:shd w:val="clear" w:color="FFFFFF" w:fill="D9D9D9"/>
                    <w:lang w:val="en-US"/>
                  </w:rPr>
                </w:rPrChange>
              </w:rPr>
              <w:t xml:space="preserve">2. </w:t>
            </w:r>
            <w:del w:id="361" w:author="山人" w:date="2025-02-21T15:21:00Z">
              <w:r w:rsidRPr="00761405">
                <w:rPr>
                  <w:rFonts w:asciiTheme="minorHAnsi" w:eastAsia="宋体" w:hAnsiTheme="minorHAnsi"/>
                  <w:sz w:val="24"/>
                  <w:szCs w:val="24"/>
                  <w:lang w:val="en-US"/>
                  <w:rPrChange w:id="362" w:author="Shao" w:date="2025-02-21T15:29:00Z" w16du:dateUtc="2025-02-21T07:29:00Z">
                    <w:rPr>
                      <w:rFonts w:asciiTheme="minorHAnsi" w:eastAsia="宋体" w:hAnsiTheme="minorHAnsi"/>
                      <w:sz w:val="24"/>
                      <w:szCs w:val="24"/>
                      <w:shd w:val="clear" w:color="FFFFFF" w:fill="D9D9D9"/>
                      <w:lang w:val="en-US"/>
                    </w:rPr>
                  </w:rPrChange>
                </w:rPr>
                <w:delText>应</w:delText>
              </w:r>
            </w:del>
            <w:r w:rsidRPr="00761405">
              <w:rPr>
                <w:rFonts w:asciiTheme="minorHAnsi" w:eastAsia="宋体" w:hAnsiTheme="minorHAnsi"/>
                <w:sz w:val="24"/>
                <w:szCs w:val="24"/>
                <w:lang w:val="en-US"/>
                <w:rPrChange w:id="363" w:author="Shao" w:date="2025-02-21T15:29:00Z" w16du:dateUtc="2025-02-21T07:29:00Z">
                  <w:rPr>
                    <w:rFonts w:asciiTheme="minorHAnsi" w:eastAsia="宋体" w:hAnsiTheme="minorHAnsi"/>
                    <w:sz w:val="24"/>
                    <w:szCs w:val="24"/>
                    <w:shd w:val="clear" w:color="FFFFFF" w:fill="D9D9D9"/>
                    <w:lang w:val="en-US"/>
                  </w:rPr>
                </w:rPrChange>
              </w:rPr>
              <w:t>根据</w:t>
            </w:r>
            <w:r w:rsidRPr="00761405">
              <w:rPr>
                <w:rFonts w:asciiTheme="minorHAnsi" w:eastAsia="宋体" w:hAnsiTheme="minorHAnsi"/>
                <w:sz w:val="24"/>
                <w:szCs w:val="24"/>
                <w:lang w:val="en-US" w:eastAsia="zh-CN"/>
                <w:rPrChange w:id="364" w:author="Shao" w:date="2025-02-21T15:29:00Z" w16du:dateUtc="2025-02-21T07:29:00Z">
                  <w:rPr>
                    <w:rFonts w:asciiTheme="minorHAnsi" w:eastAsia="宋体" w:hAnsiTheme="minorHAnsi"/>
                    <w:sz w:val="24"/>
                    <w:szCs w:val="24"/>
                    <w:shd w:val="clear" w:color="FFFFFF" w:fill="D9D9D9"/>
                    <w:lang w:val="en-US" w:eastAsia="zh-CN"/>
                  </w:rPr>
                </w:rPrChange>
              </w:rPr>
              <w:t>上述</w:t>
            </w:r>
            <w:r w:rsidRPr="00761405">
              <w:rPr>
                <w:rFonts w:asciiTheme="minorHAnsi" w:eastAsia="宋体" w:hAnsiTheme="minorHAnsi"/>
                <w:sz w:val="24"/>
                <w:szCs w:val="24"/>
                <w:lang w:val="en-US"/>
                <w:rPrChange w:id="365" w:author="Shao" w:date="2025-02-21T15:29:00Z" w16du:dateUtc="2025-02-21T07:29:00Z">
                  <w:rPr>
                    <w:rFonts w:asciiTheme="minorHAnsi" w:eastAsia="宋体" w:hAnsiTheme="minorHAnsi"/>
                    <w:sz w:val="24"/>
                    <w:szCs w:val="24"/>
                    <w:shd w:val="clear" w:color="FFFFFF" w:fill="D9D9D9"/>
                    <w:lang w:val="en-US"/>
                  </w:rPr>
                </w:rPrChange>
              </w:rPr>
              <w:t>所述的风险分析结果，</w:t>
            </w:r>
            <w:ins w:id="366" w:author="Shao" w:date="2025-02-20T16:58:00Z">
              <w:r w:rsidRPr="00761405">
                <w:rPr>
                  <w:rFonts w:asciiTheme="minorHAnsi" w:eastAsia="宋体" w:hAnsiTheme="minorHAnsi"/>
                  <w:sz w:val="24"/>
                  <w:szCs w:val="24"/>
                  <w:lang w:val="en-US" w:eastAsia="zh-CN"/>
                  <w:rPrChange w:id="367" w:author="Shao" w:date="2025-02-21T15:29:00Z" w16du:dateUtc="2025-02-21T07:29:00Z">
                    <w:rPr>
                      <w:rFonts w:asciiTheme="minorHAnsi" w:eastAsia="宋体" w:hAnsiTheme="minorHAnsi"/>
                      <w:sz w:val="24"/>
                      <w:szCs w:val="24"/>
                      <w:shd w:val="clear" w:color="FFFFFF" w:fill="D9D9D9"/>
                      <w:lang w:val="en-US" w:eastAsia="zh-CN"/>
                    </w:rPr>
                  </w:rPrChange>
                </w:rPr>
                <w:t>对</w:t>
              </w:r>
            </w:ins>
            <w:ins w:id="368" w:author="Shao" w:date="2025-02-20T17:02:00Z">
              <w:r w:rsidRPr="00761405">
                <w:rPr>
                  <w:rFonts w:asciiTheme="minorHAnsi" w:eastAsia="宋体" w:hAnsiTheme="minorHAnsi"/>
                  <w:sz w:val="24"/>
                  <w:szCs w:val="24"/>
                  <w:lang w:val="en-US" w:eastAsia="zh-CN"/>
                  <w:rPrChange w:id="369" w:author="Shao" w:date="2025-02-21T15:29:00Z" w16du:dateUtc="2025-02-21T07:29:00Z">
                    <w:rPr>
                      <w:rFonts w:asciiTheme="minorHAnsi" w:eastAsia="宋体" w:hAnsiTheme="minorHAnsi"/>
                      <w:sz w:val="24"/>
                      <w:szCs w:val="24"/>
                      <w:shd w:val="clear" w:color="FFFFFF" w:fill="D9D9D9"/>
                      <w:lang w:val="en-US" w:eastAsia="zh-CN"/>
                    </w:rPr>
                  </w:rPrChange>
                </w:rPr>
                <w:t>相应的每个</w:t>
              </w:r>
            </w:ins>
            <w:del w:id="370" w:author="Shao" w:date="2025-02-20T16:57:00Z">
              <w:r w:rsidRPr="00761405">
                <w:rPr>
                  <w:rFonts w:asciiTheme="minorHAnsi" w:eastAsia="宋体" w:hAnsiTheme="minorHAnsi"/>
                  <w:sz w:val="24"/>
                  <w:szCs w:val="24"/>
                  <w:lang w:val="en-US"/>
                  <w:rPrChange w:id="371" w:author="Shao" w:date="2025-02-21T15:29:00Z" w16du:dateUtc="2025-02-21T07:29:00Z">
                    <w:rPr>
                      <w:rFonts w:asciiTheme="minorHAnsi" w:eastAsia="宋体" w:hAnsiTheme="minorHAnsi"/>
                      <w:sz w:val="24"/>
                      <w:szCs w:val="24"/>
                      <w:shd w:val="clear" w:color="FFFFFF" w:fill="D9D9D9"/>
                      <w:lang w:val="en-US"/>
                    </w:rPr>
                  </w:rPrChange>
                </w:rPr>
                <w:delText>从</w:delText>
              </w:r>
              <w:r w:rsidRPr="00761405">
                <w:rPr>
                  <w:rFonts w:asciiTheme="minorHAnsi" w:eastAsia="宋体" w:hAnsiTheme="minorHAnsi"/>
                  <w:sz w:val="24"/>
                  <w:szCs w:val="24"/>
                  <w:lang w:val="en-US" w:eastAsia="zh-CN"/>
                  <w:rPrChange w:id="372" w:author="Shao" w:date="2025-02-21T15:29:00Z" w16du:dateUtc="2025-02-21T07:29:00Z">
                    <w:rPr>
                      <w:rFonts w:asciiTheme="minorHAnsi" w:eastAsia="宋体" w:hAnsiTheme="minorHAnsi"/>
                      <w:sz w:val="24"/>
                      <w:szCs w:val="24"/>
                      <w:shd w:val="clear" w:color="FFFFFF" w:fill="D9D9D9"/>
                      <w:lang w:val="en-US" w:eastAsia="zh-CN"/>
                    </w:rPr>
                  </w:rPrChange>
                </w:rPr>
                <w:delText>每个</w:delText>
              </w:r>
            </w:del>
            <w:r w:rsidRPr="00761405">
              <w:rPr>
                <w:rFonts w:asciiTheme="minorHAnsi" w:eastAsia="宋体" w:hAnsiTheme="minorHAnsi"/>
                <w:sz w:val="24"/>
                <w:szCs w:val="24"/>
                <w:lang w:val="en-US" w:eastAsia="zh-CN"/>
                <w:rPrChange w:id="373" w:author="Shao" w:date="2025-02-21T15:29:00Z" w16du:dateUtc="2025-02-21T07:29:00Z">
                  <w:rPr>
                    <w:rFonts w:asciiTheme="minorHAnsi" w:eastAsia="宋体" w:hAnsiTheme="minorHAnsi"/>
                    <w:sz w:val="24"/>
                    <w:szCs w:val="24"/>
                    <w:shd w:val="clear" w:color="FFFFFF" w:fill="D9D9D9"/>
                    <w:lang w:val="en-US" w:eastAsia="zh-CN"/>
                  </w:rPr>
                </w:rPrChange>
              </w:rPr>
              <w:t>地块（</w:t>
            </w:r>
            <w:r w:rsidRPr="00761405">
              <w:rPr>
                <w:rFonts w:asciiTheme="minorHAnsi" w:eastAsia="宋体" w:hAnsiTheme="minorHAnsi"/>
                <w:sz w:val="24"/>
                <w:szCs w:val="24"/>
                <w:lang w:val="en-US"/>
                <w:rPrChange w:id="374" w:author="Shao" w:date="2025-02-21T15:29:00Z" w16du:dateUtc="2025-02-21T07:29:00Z">
                  <w:rPr>
                    <w:rFonts w:asciiTheme="minorHAnsi" w:eastAsia="宋体" w:hAnsiTheme="minorHAnsi"/>
                    <w:sz w:val="24"/>
                    <w:szCs w:val="24"/>
                    <w:shd w:val="clear" w:color="FFFFFF" w:fill="D9D9D9"/>
                    <w:lang w:val="en-US"/>
                  </w:rPr>
                </w:rPrChange>
              </w:rPr>
              <w:t>包括已确定有受污染风险的地块</w:t>
            </w:r>
            <w:r w:rsidRPr="00761405">
              <w:rPr>
                <w:rFonts w:asciiTheme="minorHAnsi" w:eastAsia="宋体" w:hAnsiTheme="minorHAnsi"/>
                <w:sz w:val="24"/>
                <w:szCs w:val="24"/>
                <w:lang w:val="en-US" w:eastAsia="zh-CN"/>
                <w:rPrChange w:id="375" w:author="Shao" w:date="2025-02-21T15:29:00Z" w16du:dateUtc="2025-02-21T07:29:00Z">
                  <w:rPr>
                    <w:rFonts w:asciiTheme="minorHAnsi" w:eastAsia="宋体" w:hAnsiTheme="minorHAnsi"/>
                    <w:sz w:val="24"/>
                    <w:szCs w:val="24"/>
                    <w:shd w:val="clear" w:color="FFFFFF" w:fill="D9D9D9"/>
                    <w:lang w:val="en-US" w:eastAsia="zh-CN"/>
                  </w:rPr>
                </w:rPrChange>
              </w:rPr>
              <w:t>）</w:t>
            </w:r>
            <w:del w:id="376" w:author="Shao" w:date="2025-02-20T16:58:00Z">
              <w:r w:rsidRPr="00761405">
                <w:rPr>
                  <w:rFonts w:asciiTheme="minorHAnsi" w:eastAsia="宋体" w:hAnsiTheme="minorHAnsi"/>
                  <w:sz w:val="24"/>
                  <w:szCs w:val="24"/>
                  <w:lang w:val="en-US"/>
                  <w:rPrChange w:id="377" w:author="Shao" w:date="2025-02-21T15:29:00Z" w16du:dateUtc="2025-02-21T07:29:00Z">
                    <w:rPr>
                      <w:rFonts w:asciiTheme="minorHAnsi" w:eastAsia="宋体" w:hAnsiTheme="minorHAnsi"/>
                      <w:sz w:val="24"/>
                      <w:szCs w:val="24"/>
                      <w:shd w:val="clear" w:color="FFFFFF" w:fill="D9D9D9"/>
                      <w:lang w:val="en-US"/>
                    </w:rPr>
                  </w:rPrChange>
                </w:rPr>
                <w:delText>上</w:delText>
              </w:r>
            </w:del>
            <w:r w:rsidRPr="00761405">
              <w:rPr>
                <w:rFonts w:asciiTheme="minorHAnsi" w:eastAsia="宋体" w:hAnsiTheme="minorHAnsi"/>
                <w:sz w:val="24"/>
                <w:szCs w:val="24"/>
                <w:lang w:val="en-US"/>
                <w:rPrChange w:id="378" w:author="Shao" w:date="2025-02-21T15:29:00Z" w16du:dateUtc="2025-02-21T07:29:00Z">
                  <w:rPr>
                    <w:rFonts w:asciiTheme="minorHAnsi" w:eastAsia="宋体" w:hAnsiTheme="minorHAnsi"/>
                    <w:sz w:val="24"/>
                    <w:szCs w:val="24"/>
                    <w:shd w:val="clear" w:color="FFFFFF" w:fill="D9D9D9"/>
                    <w:lang w:val="en-US"/>
                  </w:rPr>
                </w:rPrChange>
              </w:rPr>
              <w:t>采集土壤和</w:t>
            </w:r>
            <w:r w:rsidRPr="00761405">
              <w:rPr>
                <w:rFonts w:asciiTheme="minorHAnsi" w:eastAsia="宋体" w:hAnsiTheme="minorHAnsi"/>
                <w:sz w:val="24"/>
                <w:szCs w:val="24"/>
                <w:lang w:val="en-US"/>
                <w:rPrChange w:id="379" w:author="Shao" w:date="2025-02-21T15:29:00Z" w16du:dateUtc="2025-02-21T07:29:00Z">
                  <w:rPr>
                    <w:rFonts w:asciiTheme="minorHAnsi" w:eastAsia="宋体" w:hAnsiTheme="minorHAnsi"/>
                    <w:sz w:val="24"/>
                    <w:szCs w:val="24"/>
                    <w:shd w:val="clear" w:color="FFFFFF" w:fill="D9D9D9"/>
                    <w:lang w:val="en-US"/>
                  </w:rPr>
                </w:rPrChange>
              </w:rPr>
              <w:t>/</w:t>
            </w:r>
            <w:r w:rsidRPr="00761405">
              <w:rPr>
                <w:rFonts w:asciiTheme="minorHAnsi" w:eastAsia="宋体" w:hAnsiTheme="minorHAnsi"/>
                <w:sz w:val="24"/>
                <w:szCs w:val="24"/>
                <w:lang w:val="en-US"/>
                <w:rPrChange w:id="380" w:author="Shao" w:date="2025-02-21T15:29:00Z" w16du:dateUtc="2025-02-21T07:29:00Z">
                  <w:rPr>
                    <w:rFonts w:asciiTheme="minorHAnsi" w:eastAsia="宋体" w:hAnsiTheme="minorHAnsi"/>
                    <w:sz w:val="24"/>
                    <w:szCs w:val="24"/>
                    <w:shd w:val="clear" w:color="FFFFFF" w:fill="D9D9D9"/>
                    <w:lang w:val="en-US"/>
                  </w:rPr>
                </w:rPrChange>
              </w:rPr>
              <w:t>或</w:t>
            </w:r>
            <w:r w:rsidRPr="00761405">
              <w:rPr>
                <w:rFonts w:asciiTheme="minorHAnsi" w:eastAsia="宋体" w:hAnsiTheme="minorHAnsi"/>
                <w:sz w:val="24"/>
                <w:szCs w:val="24"/>
                <w:lang w:val="en-US" w:eastAsia="zh-CN"/>
                <w:rPrChange w:id="381" w:author="Shao" w:date="2025-02-21T15:29:00Z" w16du:dateUtc="2025-02-21T07:29:00Z">
                  <w:rPr>
                    <w:rFonts w:asciiTheme="minorHAnsi" w:eastAsia="宋体" w:hAnsiTheme="minorHAnsi"/>
                    <w:sz w:val="24"/>
                    <w:szCs w:val="24"/>
                    <w:shd w:val="clear" w:color="FFFFFF" w:fill="D9D9D9"/>
                    <w:lang w:val="en-US" w:eastAsia="zh-CN"/>
                  </w:rPr>
                </w:rPrChange>
              </w:rPr>
              <w:t>作物样品</w:t>
            </w:r>
            <w:del w:id="382" w:author="Shao" w:date="2025-02-20T17:03:00Z">
              <w:r w:rsidRPr="00761405">
                <w:rPr>
                  <w:rFonts w:asciiTheme="minorHAnsi" w:eastAsia="宋体" w:hAnsiTheme="minorHAnsi"/>
                  <w:sz w:val="24"/>
                  <w:szCs w:val="24"/>
                  <w:lang w:val="en-US"/>
                  <w:rPrChange w:id="383" w:author="Shao" w:date="2025-02-21T15:29:00Z" w16du:dateUtc="2025-02-21T07:29:00Z">
                    <w:rPr>
                      <w:rFonts w:asciiTheme="minorHAnsi" w:eastAsia="宋体" w:hAnsiTheme="minorHAnsi"/>
                      <w:sz w:val="24"/>
                      <w:szCs w:val="24"/>
                      <w:shd w:val="clear" w:color="FFFFFF" w:fill="D9D9D9"/>
                      <w:lang w:val="en-US"/>
                    </w:rPr>
                  </w:rPrChange>
                </w:rPr>
                <w:delText>，</w:delText>
              </w:r>
            </w:del>
            <w:ins w:id="384" w:author="山人" w:date="2025-02-21T15:21:00Z">
              <w:r w:rsidRPr="00761405">
                <w:rPr>
                  <w:rFonts w:asciiTheme="minorHAnsi" w:eastAsia="宋体" w:hAnsiTheme="minorHAnsi" w:hint="eastAsia"/>
                  <w:sz w:val="24"/>
                  <w:szCs w:val="24"/>
                  <w:lang w:val="en-US" w:eastAsia="zh-CN"/>
                  <w:rPrChange w:id="385" w:author="Shao" w:date="2025-02-21T15:29:00Z" w16du:dateUtc="2025-02-21T07:29:00Z">
                    <w:rPr>
                      <w:rFonts w:asciiTheme="minorHAnsi" w:eastAsia="宋体" w:hAnsiTheme="minorHAnsi" w:hint="eastAsia"/>
                      <w:sz w:val="24"/>
                      <w:szCs w:val="24"/>
                      <w:shd w:val="clear" w:color="FFFFFF" w:fill="D9D9D9"/>
                      <w:lang w:val="en-US" w:eastAsia="zh-CN"/>
                    </w:rPr>
                  </w:rPrChange>
                </w:rPr>
                <w:t>。</w:t>
              </w:r>
            </w:ins>
            <w:del w:id="386" w:author="山人" w:date="2025-02-21T15:21:00Z">
              <w:r w:rsidRPr="00761405">
                <w:rPr>
                  <w:rFonts w:asciiTheme="minorHAnsi" w:eastAsia="宋体" w:hAnsiTheme="minorHAnsi"/>
                  <w:sz w:val="24"/>
                  <w:szCs w:val="24"/>
                  <w:lang w:val="en-US"/>
                  <w:rPrChange w:id="387" w:author="Shao" w:date="2025-02-21T15:29:00Z" w16du:dateUtc="2025-02-21T07:29:00Z">
                    <w:rPr>
                      <w:rFonts w:asciiTheme="minorHAnsi" w:eastAsia="宋体" w:hAnsiTheme="minorHAnsi"/>
                      <w:sz w:val="24"/>
                      <w:szCs w:val="24"/>
                      <w:shd w:val="clear" w:color="FFFFFF" w:fill="D9D9D9"/>
                      <w:lang w:val="en-US"/>
                    </w:rPr>
                  </w:rPrChange>
                </w:rPr>
                <w:delText>；</w:delText>
              </w:r>
              <w:r w:rsidRPr="00761405">
                <w:rPr>
                  <w:rFonts w:asciiTheme="minorHAnsi" w:eastAsia="宋体" w:hAnsiTheme="minorHAnsi"/>
                  <w:sz w:val="24"/>
                  <w:szCs w:val="24"/>
                  <w:lang w:val="en-US"/>
                  <w:rPrChange w:id="388" w:author="Shao" w:date="2025-02-21T15:29:00Z" w16du:dateUtc="2025-02-21T07:29:00Z">
                    <w:rPr>
                      <w:rFonts w:asciiTheme="minorHAnsi" w:eastAsia="宋体" w:hAnsiTheme="minorHAnsi"/>
                      <w:sz w:val="24"/>
                      <w:szCs w:val="24"/>
                      <w:shd w:val="clear" w:color="FFFFFF" w:fill="D9D9D9"/>
                      <w:lang w:val="en-US"/>
                    </w:rPr>
                  </w:rPrChange>
                </w:rPr>
                <w:delText xml:space="preserve"> </w:delText>
              </w:r>
            </w:del>
          </w:p>
          <w:p w14:paraId="3D2E2CF9" w14:textId="77777777" w:rsidR="00057EB9" w:rsidRPr="00761405" w:rsidRDefault="00000000">
            <w:pPr>
              <w:jc w:val="both"/>
              <w:rPr>
                <w:rFonts w:asciiTheme="minorHAnsi" w:eastAsia="宋体" w:hAnsiTheme="minorHAnsi"/>
                <w:sz w:val="24"/>
                <w:szCs w:val="24"/>
                <w:lang w:val="en-US"/>
                <w:rPrChange w:id="389" w:author="Shao" w:date="2025-02-21T15:29:00Z" w16du:dateUtc="2025-02-21T07:29:00Z">
                  <w:rPr>
                    <w:rFonts w:asciiTheme="minorHAnsi" w:eastAsia="宋体" w:hAnsiTheme="minorHAnsi"/>
                    <w:sz w:val="24"/>
                    <w:szCs w:val="24"/>
                    <w:shd w:val="clear" w:color="FFFFFF" w:fill="D9D9D9"/>
                    <w:lang w:val="en-US"/>
                  </w:rPr>
                </w:rPrChange>
              </w:rPr>
            </w:pPr>
            <w:del w:id="390" w:author="Shao" w:date="2025-02-20T16:38:00Z">
              <w:r w:rsidRPr="00761405">
                <w:rPr>
                  <w:rFonts w:asciiTheme="minorHAnsi" w:eastAsia="宋体" w:hAnsiTheme="minorHAnsi"/>
                  <w:sz w:val="24"/>
                  <w:szCs w:val="24"/>
                  <w:lang w:val="en-US"/>
                  <w:rPrChange w:id="391" w:author="Shao" w:date="2025-02-21T15:29:00Z" w16du:dateUtc="2025-02-21T07:29:00Z">
                    <w:rPr>
                      <w:rFonts w:asciiTheme="minorHAnsi" w:eastAsia="宋体" w:hAnsiTheme="minorHAnsi"/>
                      <w:sz w:val="24"/>
                      <w:szCs w:val="24"/>
                      <w:shd w:val="clear" w:color="FFFFFF" w:fill="D9D9D9"/>
                      <w:lang w:val="en-US"/>
                    </w:rPr>
                  </w:rPrChange>
                </w:rPr>
                <w:delText xml:space="preserve">Bac </w:delText>
              </w:r>
            </w:del>
            <w:ins w:id="392" w:author="Shao" w:date="2025-02-20T16:38:00Z">
              <w:r w:rsidRPr="00761405">
                <w:rPr>
                  <w:rFonts w:asciiTheme="minorHAnsi" w:eastAsia="宋体" w:hAnsiTheme="minorHAnsi"/>
                  <w:sz w:val="24"/>
                  <w:szCs w:val="24"/>
                  <w:lang w:val="en-US" w:eastAsia="zh-CN"/>
                  <w:rPrChange w:id="393" w:author="Shao" w:date="2025-02-21T15:29:00Z" w16du:dateUtc="2025-02-21T07:29:00Z">
                    <w:rPr>
                      <w:rFonts w:asciiTheme="minorHAnsi" w:eastAsia="宋体" w:hAnsiTheme="minorHAnsi"/>
                      <w:sz w:val="24"/>
                      <w:szCs w:val="24"/>
                      <w:shd w:val="clear" w:color="FFFFFF" w:fill="D9D9D9"/>
                      <w:lang w:val="en-US" w:eastAsia="zh-CN"/>
                    </w:rPr>
                  </w:rPrChange>
                </w:rPr>
                <w:t>OFDC</w:t>
              </w:r>
              <w:r w:rsidRPr="00761405">
                <w:rPr>
                  <w:rFonts w:asciiTheme="minorHAnsi" w:eastAsia="宋体" w:hAnsiTheme="minorHAnsi"/>
                  <w:sz w:val="24"/>
                  <w:szCs w:val="24"/>
                  <w:lang w:val="en-US"/>
                  <w:rPrChange w:id="394" w:author="Shao" w:date="2025-02-21T15:29:00Z" w16du:dateUtc="2025-02-21T07:29:00Z">
                    <w:rPr>
                      <w:rFonts w:asciiTheme="minorHAnsi" w:eastAsia="宋体" w:hAnsiTheme="minorHAnsi"/>
                      <w:sz w:val="24"/>
                      <w:szCs w:val="24"/>
                      <w:shd w:val="clear" w:color="FFFFFF" w:fill="D9D9D9"/>
                      <w:lang w:val="en-US"/>
                    </w:rPr>
                  </w:rPrChange>
                </w:rPr>
                <w:t xml:space="preserve"> </w:t>
              </w:r>
            </w:ins>
            <w:r w:rsidRPr="00761405">
              <w:rPr>
                <w:rFonts w:asciiTheme="minorHAnsi" w:eastAsia="宋体" w:hAnsiTheme="minorHAnsi"/>
                <w:sz w:val="24"/>
                <w:szCs w:val="24"/>
                <w:lang w:val="en-US"/>
                <w:rPrChange w:id="395" w:author="Shao" w:date="2025-02-21T15:29:00Z" w16du:dateUtc="2025-02-21T07:29:00Z">
                  <w:rPr>
                    <w:rFonts w:asciiTheme="minorHAnsi" w:eastAsia="宋体" w:hAnsiTheme="minorHAnsi"/>
                    <w:sz w:val="24"/>
                    <w:szCs w:val="24"/>
                    <w:shd w:val="clear" w:color="FFFFFF" w:fill="D9D9D9"/>
                    <w:lang w:val="en-US"/>
                  </w:rPr>
                </w:rPrChange>
              </w:rPr>
              <w:t xml:space="preserve">performs the review of the submitted documentation following this steps: </w:t>
            </w:r>
          </w:p>
          <w:p w14:paraId="2F8020E7" w14:textId="77777777" w:rsidR="00057EB9" w:rsidRPr="00761405" w:rsidRDefault="00000000">
            <w:pPr>
              <w:jc w:val="both"/>
              <w:rPr>
                <w:rFonts w:asciiTheme="minorHAnsi" w:eastAsia="宋体" w:hAnsiTheme="minorHAnsi"/>
                <w:sz w:val="24"/>
                <w:szCs w:val="24"/>
                <w:lang w:val="en-US"/>
                <w:rPrChange w:id="396"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397" w:author="Shao" w:date="2025-02-21T15:29:00Z" w16du:dateUtc="2025-02-21T07:29:00Z">
                  <w:rPr>
                    <w:rFonts w:asciiTheme="minorHAnsi" w:eastAsia="宋体" w:hAnsiTheme="minorHAnsi"/>
                    <w:sz w:val="24"/>
                    <w:szCs w:val="24"/>
                    <w:shd w:val="clear" w:color="FFFFFF" w:fill="D9D9D9"/>
                    <w:lang w:val="en-US"/>
                  </w:rPr>
                </w:rPrChange>
              </w:rPr>
              <w:t xml:space="preserve">1. </w:t>
            </w:r>
            <w:del w:id="398" w:author="Shao" w:date="2025-02-21T14:37:00Z">
              <w:r w:rsidRPr="00761405">
                <w:rPr>
                  <w:rFonts w:asciiTheme="minorHAnsi" w:eastAsia="宋体" w:hAnsiTheme="minorHAnsi"/>
                  <w:sz w:val="24"/>
                  <w:szCs w:val="24"/>
                  <w:lang w:val="en-US"/>
                  <w:rPrChange w:id="399" w:author="Shao" w:date="2025-02-21T15:29:00Z" w16du:dateUtc="2025-02-21T07:29:00Z">
                    <w:rPr>
                      <w:rFonts w:asciiTheme="minorHAnsi" w:eastAsia="宋体" w:hAnsiTheme="minorHAnsi"/>
                      <w:sz w:val="24"/>
                      <w:szCs w:val="24"/>
                      <w:shd w:val="clear" w:color="FFFFFF" w:fill="D9D9D9"/>
                      <w:lang w:val="en-US"/>
                    </w:rPr>
                  </w:rPrChange>
                </w:rPr>
                <w:delText xml:space="preserve">shall </w:delText>
              </w:r>
            </w:del>
            <w:r w:rsidRPr="00761405">
              <w:rPr>
                <w:rFonts w:asciiTheme="minorHAnsi" w:eastAsia="宋体" w:hAnsiTheme="minorHAnsi"/>
                <w:sz w:val="24"/>
                <w:szCs w:val="24"/>
                <w:lang w:val="en-US"/>
                <w:rPrChange w:id="400" w:author="Shao" w:date="2025-02-21T15:29:00Z" w16du:dateUtc="2025-02-21T07:29:00Z">
                  <w:rPr>
                    <w:rFonts w:asciiTheme="minorHAnsi" w:eastAsia="宋体" w:hAnsiTheme="minorHAnsi"/>
                    <w:sz w:val="24"/>
                    <w:szCs w:val="24"/>
                    <w:shd w:val="clear" w:color="FFFFFF" w:fill="D9D9D9"/>
                    <w:lang w:val="en-US"/>
                  </w:rPr>
                </w:rPrChange>
              </w:rPr>
              <w:t xml:space="preserve">carry out a detailed risk analysis based on documentary evidence to assess whether any land parcel covered by the request for retroactive recognition has been treated with products or substances that are not </w:t>
            </w:r>
            <w:proofErr w:type="spellStart"/>
            <w:r w:rsidRPr="00761405">
              <w:rPr>
                <w:rFonts w:asciiTheme="minorHAnsi" w:eastAsia="宋体" w:hAnsiTheme="minorHAnsi"/>
                <w:sz w:val="24"/>
                <w:szCs w:val="24"/>
                <w:lang w:val="en-US"/>
                <w:rPrChange w:id="401" w:author="Shao" w:date="2025-02-21T15:29:00Z" w16du:dateUtc="2025-02-21T07:29:00Z">
                  <w:rPr>
                    <w:rFonts w:asciiTheme="minorHAnsi" w:eastAsia="宋体" w:hAnsiTheme="minorHAnsi"/>
                    <w:sz w:val="24"/>
                    <w:szCs w:val="24"/>
                    <w:shd w:val="clear" w:color="FFFFFF" w:fill="D9D9D9"/>
                    <w:lang w:val="en-US"/>
                  </w:rPr>
                </w:rPrChange>
              </w:rPr>
              <w:t>authorised</w:t>
            </w:r>
            <w:proofErr w:type="spellEnd"/>
            <w:r w:rsidRPr="00761405">
              <w:rPr>
                <w:rFonts w:asciiTheme="minorHAnsi" w:eastAsia="宋体" w:hAnsiTheme="minorHAnsi"/>
                <w:sz w:val="24"/>
                <w:szCs w:val="24"/>
                <w:lang w:val="en-US"/>
                <w:rPrChange w:id="402" w:author="Shao" w:date="2025-02-21T15:29:00Z" w16du:dateUtc="2025-02-21T07:29:00Z">
                  <w:rPr>
                    <w:rFonts w:asciiTheme="minorHAnsi" w:eastAsia="宋体" w:hAnsiTheme="minorHAnsi"/>
                    <w:sz w:val="24"/>
                    <w:szCs w:val="24"/>
                    <w:shd w:val="clear" w:color="FFFFFF" w:fill="D9D9D9"/>
                    <w:lang w:val="en-US"/>
                  </w:rPr>
                </w:rPrChange>
              </w:rPr>
              <w:t xml:space="preserve"> for use in organic production for a period of at least 3 years, taking into account in particular the size of the total surface to which the request relates and the agronomic practices carried out during that period on each land parcel subject to the request. </w:t>
            </w:r>
          </w:p>
          <w:p w14:paraId="617B0C97" w14:textId="77777777" w:rsidR="00057EB9" w:rsidRPr="00761405" w:rsidRDefault="00000000">
            <w:pPr>
              <w:jc w:val="both"/>
              <w:rPr>
                <w:rFonts w:asciiTheme="minorHAnsi" w:eastAsia="宋体" w:hAnsiTheme="minorHAnsi"/>
                <w:sz w:val="24"/>
                <w:szCs w:val="24"/>
                <w:lang w:val="en-US"/>
                <w:rPrChange w:id="403" w:author="Shao" w:date="2025-02-21T15:29:00Z" w16du:dateUtc="2025-02-21T07:29:00Z">
                  <w:rPr>
                    <w:rFonts w:asciiTheme="minorHAnsi" w:eastAsia="宋体" w:hAnsiTheme="minorHAnsi"/>
                    <w:sz w:val="24"/>
                    <w:szCs w:val="24"/>
                    <w:shd w:val="clear" w:color="FFFFFF" w:fill="D9D9D9"/>
                    <w:lang w:val="en-US"/>
                  </w:rPr>
                </w:rPrChange>
              </w:rPr>
            </w:pPr>
            <w:r w:rsidRPr="00761405">
              <w:rPr>
                <w:rFonts w:asciiTheme="minorHAnsi" w:eastAsia="宋体" w:hAnsiTheme="minorHAnsi"/>
                <w:sz w:val="24"/>
                <w:szCs w:val="24"/>
                <w:lang w:val="en-US"/>
                <w:rPrChange w:id="404" w:author="Shao" w:date="2025-02-21T15:29:00Z" w16du:dateUtc="2025-02-21T07:29:00Z">
                  <w:rPr>
                    <w:rFonts w:asciiTheme="minorHAnsi" w:eastAsia="宋体" w:hAnsiTheme="minorHAnsi"/>
                    <w:sz w:val="24"/>
                    <w:szCs w:val="24"/>
                    <w:shd w:val="clear" w:color="FFFFFF" w:fill="D9D9D9"/>
                    <w:lang w:val="en-US"/>
                  </w:rPr>
                </w:rPrChange>
              </w:rPr>
              <w:t xml:space="preserve">2. </w:t>
            </w:r>
            <w:del w:id="405" w:author="Shao" w:date="2025-02-21T14:37:00Z">
              <w:r w:rsidRPr="00761405">
                <w:rPr>
                  <w:rFonts w:asciiTheme="minorHAnsi" w:eastAsia="宋体" w:hAnsiTheme="minorHAnsi"/>
                  <w:sz w:val="24"/>
                  <w:szCs w:val="24"/>
                  <w:lang w:val="en-US"/>
                  <w:rPrChange w:id="406" w:author="Shao" w:date="2025-02-21T15:29:00Z" w16du:dateUtc="2025-02-21T07:29:00Z">
                    <w:rPr>
                      <w:rFonts w:asciiTheme="minorHAnsi" w:eastAsia="宋体" w:hAnsiTheme="minorHAnsi"/>
                      <w:sz w:val="24"/>
                      <w:szCs w:val="24"/>
                      <w:shd w:val="clear" w:color="FFFFFF" w:fill="D9D9D9"/>
                      <w:lang w:val="en-US"/>
                    </w:rPr>
                  </w:rPrChange>
                </w:rPr>
                <w:delText xml:space="preserve">shall </w:delText>
              </w:r>
            </w:del>
            <w:r w:rsidRPr="00761405">
              <w:rPr>
                <w:rFonts w:asciiTheme="minorHAnsi" w:eastAsia="宋体" w:hAnsiTheme="minorHAnsi"/>
                <w:sz w:val="24"/>
                <w:szCs w:val="24"/>
                <w:lang w:val="en-US"/>
                <w:rPrChange w:id="407" w:author="Shao" w:date="2025-02-21T15:29:00Z" w16du:dateUtc="2025-02-21T07:29:00Z">
                  <w:rPr>
                    <w:rFonts w:asciiTheme="minorHAnsi" w:eastAsia="宋体" w:hAnsiTheme="minorHAnsi"/>
                    <w:sz w:val="24"/>
                    <w:szCs w:val="24"/>
                    <w:shd w:val="clear" w:color="FFFFFF" w:fill="D9D9D9"/>
                    <w:lang w:val="en-US"/>
                  </w:rPr>
                </w:rPrChange>
              </w:rPr>
              <w:t>take samples on soil and/or plant from each land parcel in line with the results of the risk analysis</w:t>
            </w:r>
            <w:del w:id="408" w:author="Shao" w:date="2025-02-20T16:40:00Z">
              <w:r w:rsidRPr="00761405">
                <w:rPr>
                  <w:rFonts w:asciiTheme="minorHAnsi" w:eastAsia="宋体" w:hAnsiTheme="minorHAnsi"/>
                  <w:sz w:val="24"/>
                  <w:szCs w:val="24"/>
                  <w:lang w:val="en-US"/>
                  <w:rPrChange w:id="409" w:author="Shao" w:date="2025-02-21T15:29:00Z" w16du:dateUtc="2025-02-21T07:29:00Z">
                    <w:rPr>
                      <w:rFonts w:asciiTheme="minorHAnsi" w:eastAsia="宋体" w:hAnsiTheme="minorHAnsi"/>
                      <w:sz w:val="24"/>
                      <w:szCs w:val="24"/>
                      <w:shd w:val="clear" w:color="FFFFFF" w:fill="D9D9D9"/>
                      <w:lang w:val="en-US"/>
                    </w:rPr>
                  </w:rPrChange>
                </w:rPr>
                <w:delText xml:space="preserve"> referred to in point (a)</w:delText>
              </w:r>
            </w:del>
            <w:r w:rsidRPr="00761405">
              <w:rPr>
                <w:rFonts w:asciiTheme="minorHAnsi" w:eastAsia="宋体" w:hAnsiTheme="minorHAnsi"/>
                <w:sz w:val="24"/>
                <w:szCs w:val="24"/>
                <w:lang w:val="en-US"/>
                <w:rPrChange w:id="410" w:author="Shao" w:date="2025-02-21T15:29:00Z" w16du:dateUtc="2025-02-21T07:29:00Z">
                  <w:rPr>
                    <w:rFonts w:asciiTheme="minorHAnsi" w:eastAsia="宋体" w:hAnsiTheme="minorHAnsi"/>
                    <w:sz w:val="24"/>
                    <w:szCs w:val="24"/>
                    <w:shd w:val="clear" w:color="FFFFFF" w:fill="D9D9D9"/>
                    <w:lang w:val="en-US"/>
                  </w:rPr>
                </w:rPrChange>
              </w:rPr>
              <w:t>, including those land parcels identified as presenting the risk of being contaminated</w:t>
            </w:r>
            <w:ins w:id="411" w:author="山人" w:date="2025-02-21T15:22:00Z">
              <w:r w:rsidRPr="00761405">
                <w:rPr>
                  <w:rFonts w:asciiTheme="minorHAnsi" w:eastAsia="宋体" w:hAnsiTheme="minorHAnsi" w:hint="eastAsia"/>
                  <w:sz w:val="24"/>
                  <w:szCs w:val="24"/>
                  <w:lang w:val="en-US" w:eastAsia="zh-CN"/>
                  <w:rPrChange w:id="412" w:author="Shao" w:date="2025-02-21T15:29:00Z" w16du:dateUtc="2025-02-21T07:29:00Z">
                    <w:rPr>
                      <w:rFonts w:asciiTheme="minorHAnsi" w:eastAsia="宋体" w:hAnsiTheme="minorHAnsi" w:hint="eastAsia"/>
                      <w:sz w:val="24"/>
                      <w:szCs w:val="24"/>
                      <w:shd w:val="clear" w:color="FFFFFF" w:fill="D9D9D9"/>
                      <w:lang w:val="en-US" w:eastAsia="zh-CN"/>
                    </w:rPr>
                  </w:rPrChange>
                </w:rPr>
                <w:t>。</w:t>
              </w:r>
            </w:ins>
            <w:del w:id="413" w:author="山人" w:date="2025-02-21T15:22:00Z">
              <w:r w:rsidRPr="00761405">
                <w:rPr>
                  <w:rFonts w:asciiTheme="minorHAnsi" w:eastAsia="宋体" w:hAnsiTheme="minorHAnsi"/>
                  <w:sz w:val="24"/>
                  <w:szCs w:val="24"/>
                  <w:lang w:val="en-US"/>
                  <w:rPrChange w:id="414" w:author="Shao" w:date="2025-02-21T15:29:00Z" w16du:dateUtc="2025-02-21T07:29:00Z">
                    <w:rPr>
                      <w:rFonts w:asciiTheme="minorHAnsi" w:eastAsia="宋体" w:hAnsiTheme="minorHAnsi"/>
                      <w:sz w:val="24"/>
                      <w:szCs w:val="24"/>
                      <w:shd w:val="clear" w:color="FFFFFF" w:fill="D9D9D9"/>
                      <w:lang w:val="en-US"/>
                    </w:rPr>
                  </w:rPrChange>
                </w:rPr>
                <w:delText xml:space="preserve">; </w:delText>
              </w:r>
            </w:del>
          </w:p>
          <w:p w14:paraId="489EF26B" w14:textId="77777777" w:rsidR="00057EB9" w:rsidRPr="00761405" w:rsidRDefault="00057EB9">
            <w:pPr>
              <w:jc w:val="both"/>
              <w:rPr>
                <w:rFonts w:asciiTheme="minorHAnsi" w:eastAsia="宋体" w:hAnsiTheme="minorHAnsi"/>
                <w:sz w:val="24"/>
                <w:szCs w:val="24"/>
                <w:lang w:val="en-US"/>
                <w:rPrChange w:id="415" w:author="Shao" w:date="2025-02-21T15:29:00Z" w16du:dateUtc="2025-02-21T07:29:00Z">
                  <w:rPr>
                    <w:rFonts w:asciiTheme="minorHAnsi" w:eastAsia="宋体" w:hAnsiTheme="minorHAnsi"/>
                    <w:sz w:val="24"/>
                    <w:szCs w:val="24"/>
                    <w:shd w:val="clear" w:color="FFFFFF" w:fill="D9D9D9"/>
                    <w:lang w:val="en-US"/>
                  </w:rPr>
                </w:rPrChange>
              </w:rPr>
            </w:pPr>
          </w:p>
        </w:tc>
      </w:tr>
    </w:tbl>
    <w:p w14:paraId="299F942E" w14:textId="77777777" w:rsidR="00057EB9" w:rsidRDefault="00057EB9">
      <w:pPr>
        <w:rPr>
          <w:del w:id="416" w:author="Shao" w:date="2025-02-20T16:28:00Z"/>
          <w:rFonts w:asciiTheme="minorHAnsi" w:eastAsia="宋体" w:hAnsiTheme="minorHAnsi"/>
          <w:sz w:val="24"/>
          <w:szCs w:val="24"/>
        </w:rPr>
      </w:pPr>
    </w:p>
    <w:tbl>
      <w:tblPr>
        <w:tblStyle w:val="a8"/>
        <w:tblW w:w="14317" w:type="dxa"/>
        <w:tblInd w:w="-5" w:type="dxa"/>
        <w:tblLayout w:type="fixed"/>
        <w:tblLook w:val="04A0" w:firstRow="1" w:lastRow="0" w:firstColumn="1" w:lastColumn="0" w:noHBand="0" w:noVBand="1"/>
      </w:tblPr>
      <w:tblGrid>
        <w:gridCol w:w="1560"/>
        <w:gridCol w:w="1559"/>
        <w:gridCol w:w="1984"/>
        <w:gridCol w:w="2835"/>
        <w:gridCol w:w="2127"/>
        <w:gridCol w:w="1629"/>
        <w:gridCol w:w="2623"/>
      </w:tblGrid>
      <w:tr w:rsidR="00057EB9" w14:paraId="6AB37255" w14:textId="77777777">
        <w:trPr>
          <w:del w:id="417" w:author="Shao" w:date="2025-02-20T16:23:00Z"/>
        </w:trPr>
        <w:tc>
          <w:tcPr>
            <w:tcW w:w="1560" w:type="dxa"/>
            <w:vAlign w:val="center"/>
          </w:tcPr>
          <w:p w14:paraId="6A046819" w14:textId="77777777" w:rsidR="00057EB9" w:rsidRDefault="00000000">
            <w:pPr>
              <w:jc w:val="center"/>
              <w:rPr>
                <w:del w:id="418" w:author="Shao" w:date="2025-02-20T16:23:00Z"/>
                <w:rFonts w:asciiTheme="minorHAnsi" w:eastAsia="宋体" w:hAnsiTheme="minorHAnsi"/>
                <w:sz w:val="24"/>
                <w:szCs w:val="24"/>
              </w:rPr>
            </w:pPr>
            <w:del w:id="419" w:author="Shao" w:date="2025-02-20T16:23:00Z">
              <w:r>
                <w:rPr>
                  <w:rFonts w:asciiTheme="minorHAnsi" w:eastAsia="宋体" w:hAnsiTheme="minorHAnsi"/>
                  <w:sz w:val="24"/>
                  <w:szCs w:val="24"/>
                  <w:lang w:val="en-US" w:eastAsia="zh-CN"/>
                </w:rPr>
                <w:delText>地块编号</w:delText>
              </w:r>
              <w:r>
                <w:rPr>
                  <w:rFonts w:asciiTheme="minorHAnsi" w:eastAsia="宋体" w:hAnsiTheme="minorHAnsi"/>
                  <w:sz w:val="24"/>
                  <w:szCs w:val="24"/>
                </w:rPr>
                <w:delText>Field identification number</w:delText>
              </w:r>
            </w:del>
          </w:p>
        </w:tc>
        <w:tc>
          <w:tcPr>
            <w:tcW w:w="1559" w:type="dxa"/>
            <w:vAlign w:val="center"/>
          </w:tcPr>
          <w:p w14:paraId="461A7A8C" w14:textId="77777777" w:rsidR="00057EB9" w:rsidRDefault="00000000">
            <w:pPr>
              <w:jc w:val="center"/>
              <w:rPr>
                <w:del w:id="420" w:author="Shao" w:date="2025-02-20T16:23:00Z"/>
                <w:rFonts w:asciiTheme="minorHAnsi" w:eastAsia="宋体" w:hAnsiTheme="minorHAnsi"/>
                <w:sz w:val="24"/>
                <w:szCs w:val="24"/>
              </w:rPr>
            </w:pPr>
            <w:del w:id="421" w:author="Shao" w:date="2025-02-20T16:23:00Z">
              <w:r>
                <w:rPr>
                  <w:rFonts w:asciiTheme="minorHAnsi" w:eastAsia="宋体" w:hAnsiTheme="minorHAnsi"/>
                  <w:sz w:val="24"/>
                  <w:szCs w:val="24"/>
                  <w:lang w:val="en-US" w:eastAsia="zh-CN"/>
                </w:rPr>
                <w:delText>面积</w:delText>
              </w:r>
              <w:r>
                <w:rPr>
                  <w:rFonts w:asciiTheme="minorHAnsi" w:eastAsia="宋体" w:hAnsiTheme="minorHAnsi"/>
                  <w:sz w:val="24"/>
                  <w:szCs w:val="24"/>
                </w:rPr>
                <w:delText>Surface (ha)</w:delText>
              </w:r>
            </w:del>
          </w:p>
        </w:tc>
        <w:tc>
          <w:tcPr>
            <w:tcW w:w="1984" w:type="dxa"/>
            <w:vAlign w:val="center"/>
          </w:tcPr>
          <w:p w14:paraId="00DC232E" w14:textId="77777777" w:rsidR="00057EB9" w:rsidRDefault="00000000">
            <w:pPr>
              <w:jc w:val="center"/>
              <w:rPr>
                <w:del w:id="422" w:author="Shao" w:date="2025-02-20T16:23:00Z"/>
                <w:rFonts w:asciiTheme="minorHAnsi" w:eastAsia="宋体" w:hAnsiTheme="minorHAnsi"/>
                <w:sz w:val="24"/>
                <w:szCs w:val="24"/>
              </w:rPr>
            </w:pPr>
            <w:del w:id="423" w:author="Shao" w:date="2025-02-20T16:23:00Z">
              <w:r>
                <w:rPr>
                  <w:rFonts w:asciiTheme="minorHAnsi" w:eastAsia="宋体" w:hAnsiTheme="minorHAnsi"/>
                  <w:sz w:val="24"/>
                  <w:szCs w:val="24"/>
                  <w:lang w:val="en-US" w:eastAsia="zh-CN"/>
                </w:rPr>
                <w:delText>GPS</w:delText>
              </w:r>
              <w:r>
                <w:rPr>
                  <w:rFonts w:asciiTheme="minorHAnsi" w:eastAsia="宋体" w:hAnsiTheme="minorHAnsi"/>
                  <w:sz w:val="24"/>
                  <w:szCs w:val="24"/>
                  <w:lang w:val="en-US" w:eastAsia="zh-CN"/>
                </w:rPr>
                <w:delText>定位点</w:delText>
              </w:r>
              <w:r>
                <w:rPr>
                  <w:rFonts w:asciiTheme="minorHAnsi" w:eastAsia="宋体" w:hAnsiTheme="minorHAnsi"/>
                  <w:sz w:val="24"/>
                  <w:szCs w:val="24"/>
                </w:rPr>
                <w:delText>GPS</w:delText>
              </w:r>
              <w:r>
                <w:rPr>
                  <w:rFonts w:asciiTheme="minorHAnsi" w:eastAsia="宋体" w:hAnsiTheme="minorHAnsi"/>
                  <w:sz w:val="24"/>
                  <w:szCs w:val="24"/>
                  <w:lang w:eastAsia="zh-CN"/>
                </w:rPr>
                <w:delText xml:space="preserve"> </w:delText>
              </w:r>
              <w:r>
                <w:rPr>
                  <w:rFonts w:asciiTheme="minorHAnsi" w:eastAsia="宋体" w:hAnsiTheme="minorHAnsi"/>
                  <w:sz w:val="24"/>
                  <w:szCs w:val="24"/>
                </w:rPr>
                <w:delText>UP</w:delText>
              </w:r>
            </w:del>
          </w:p>
        </w:tc>
        <w:tc>
          <w:tcPr>
            <w:tcW w:w="2835" w:type="dxa"/>
            <w:vAlign w:val="center"/>
          </w:tcPr>
          <w:p w14:paraId="183E58C8" w14:textId="77777777" w:rsidR="00057EB9" w:rsidRDefault="00000000">
            <w:pPr>
              <w:jc w:val="center"/>
              <w:rPr>
                <w:del w:id="424" w:author="Shao" w:date="2025-02-20T16:23:00Z"/>
                <w:rFonts w:asciiTheme="minorHAnsi" w:eastAsia="宋体" w:hAnsiTheme="minorHAnsi"/>
                <w:sz w:val="24"/>
                <w:szCs w:val="24"/>
              </w:rPr>
            </w:pPr>
            <w:del w:id="425" w:author="Shao" w:date="2025-02-20T16:23:00Z">
              <w:r>
                <w:rPr>
                  <w:rFonts w:asciiTheme="minorHAnsi" w:eastAsia="宋体" w:hAnsiTheme="minorHAnsi"/>
                  <w:sz w:val="24"/>
                  <w:szCs w:val="24"/>
                  <w:lang w:val="en-US" w:eastAsia="zh-CN"/>
                </w:rPr>
                <w:delText>作物类型（一年生或多年生作物）</w:delText>
              </w:r>
              <w:r>
                <w:rPr>
                  <w:rFonts w:asciiTheme="minorHAnsi" w:eastAsia="宋体" w:hAnsiTheme="minorHAnsi"/>
                  <w:sz w:val="24"/>
                  <w:szCs w:val="24"/>
                </w:rPr>
                <w:delText>Macrouse (annual or perennial crop)</w:delText>
              </w:r>
            </w:del>
          </w:p>
        </w:tc>
        <w:tc>
          <w:tcPr>
            <w:tcW w:w="2127" w:type="dxa"/>
            <w:vAlign w:val="center"/>
          </w:tcPr>
          <w:p w14:paraId="2AE0A58F" w14:textId="77777777" w:rsidR="00057EB9" w:rsidRDefault="00000000">
            <w:pPr>
              <w:spacing w:after="160" w:line="259" w:lineRule="auto"/>
              <w:jc w:val="center"/>
              <w:rPr>
                <w:del w:id="426" w:author="Shao" w:date="2025-02-20T16:23:00Z"/>
                <w:rFonts w:asciiTheme="minorHAnsi" w:eastAsia="宋体" w:hAnsiTheme="minorHAnsi"/>
                <w:sz w:val="24"/>
                <w:szCs w:val="24"/>
                <w:lang w:eastAsia="zh-CN"/>
              </w:rPr>
            </w:pPr>
            <w:del w:id="427" w:author="Shao" w:date="2025-02-20T16:23:00Z">
              <w:r>
                <w:rPr>
                  <w:rFonts w:asciiTheme="minorHAnsi" w:eastAsia="宋体" w:hAnsiTheme="minorHAnsi"/>
                  <w:sz w:val="24"/>
                  <w:szCs w:val="24"/>
                  <w:lang w:val="en-US" w:eastAsia="zh-CN"/>
                </w:rPr>
                <w:delText>申请欧盟有机认证的日期</w:delText>
              </w:r>
              <w:r>
                <w:rPr>
                  <w:rFonts w:asciiTheme="minorHAnsi" w:eastAsia="宋体" w:hAnsiTheme="minorHAnsi"/>
                  <w:sz w:val="24"/>
                  <w:szCs w:val="24"/>
                </w:rPr>
                <w:delText>Date of Organic (EU) Application</w:delText>
              </w:r>
            </w:del>
          </w:p>
        </w:tc>
        <w:tc>
          <w:tcPr>
            <w:tcW w:w="1629" w:type="dxa"/>
            <w:vAlign w:val="center"/>
          </w:tcPr>
          <w:p w14:paraId="073C2712" w14:textId="77777777" w:rsidR="00057EB9" w:rsidRDefault="00000000">
            <w:pPr>
              <w:spacing w:after="160" w:line="259" w:lineRule="auto"/>
              <w:jc w:val="center"/>
              <w:rPr>
                <w:del w:id="428" w:author="Shao" w:date="2025-02-20T16:23:00Z"/>
                <w:rFonts w:asciiTheme="minorHAnsi" w:eastAsia="宋体" w:hAnsiTheme="minorHAnsi"/>
                <w:sz w:val="24"/>
                <w:szCs w:val="24"/>
                <w:lang w:eastAsia="zh-CN"/>
              </w:rPr>
            </w:pPr>
            <w:del w:id="429" w:author="Shao" w:date="2025-02-20T16:23:00Z">
              <w:r>
                <w:rPr>
                  <w:rFonts w:asciiTheme="minorHAnsi" w:eastAsia="宋体" w:hAnsiTheme="minorHAnsi"/>
                  <w:sz w:val="24"/>
                  <w:szCs w:val="24"/>
                  <w:lang w:val="en-US" w:eastAsia="zh-CN"/>
                </w:rPr>
                <w:delText>申请结束有机转换的日期</w:delText>
              </w:r>
              <w:r>
                <w:rPr>
                  <w:rFonts w:asciiTheme="minorHAnsi" w:eastAsia="宋体" w:hAnsiTheme="minorHAnsi"/>
                  <w:sz w:val="24"/>
                  <w:szCs w:val="24"/>
                </w:rPr>
                <w:delText>Date of Requested End of Conversion</w:delText>
              </w:r>
            </w:del>
          </w:p>
        </w:tc>
        <w:tc>
          <w:tcPr>
            <w:tcW w:w="2623" w:type="dxa"/>
            <w:vAlign w:val="center"/>
          </w:tcPr>
          <w:p w14:paraId="29B39DA4" w14:textId="77777777" w:rsidR="00057EB9" w:rsidRDefault="00000000">
            <w:pPr>
              <w:jc w:val="center"/>
              <w:rPr>
                <w:del w:id="430" w:author="Shao" w:date="2025-02-20T16:23:00Z"/>
                <w:rFonts w:asciiTheme="minorHAnsi" w:eastAsia="宋体" w:hAnsiTheme="minorHAnsi"/>
                <w:sz w:val="24"/>
                <w:szCs w:val="24"/>
                <w:lang w:eastAsia="zh-CN"/>
              </w:rPr>
            </w:pPr>
            <w:del w:id="431" w:author="Shao" w:date="2025-02-20T16:23:00Z">
              <w:r>
                <w:rPr>
                  <w:rFonts w:asciiTheme="minorHAnsi" w:eastAsia="宋体" w:hAnsiTheme="minorHAnsi"/>
                  <w:sz w:val="24"/>
                  <w:szCs w:val="24"/>
                  <w:lang w:val="en-US" w:eastAsia="zh-CN"/>
                </w:rPr>
                <w:delText>最后一次使用法规</w:delText>
              </w:r>
              <w:r>
                <w:rPr>
                  <w:rFonts w:asciiTheme="minorHAnsi" w:eastAsia="宋体" w:hAnsiTheme="minorHAnsi"/>
                  <w:sz w:val="24"/>
                  <w:szCs w:val="24"/>
                  <w:lang w:eastAsia="zh-CN"/>
                </w:rPr>
                <w:delText>1165/21</w:delText>
              </w:r>
              <w:r>
                <w:rPr>
                  <w:rFonts w:asciiTheme="minorHAnsi" w:eastAsia="宋体" w:hAnsiTheme="minorHAnsi"/>
                  <w:sz w:val="24"/>
                  <w:szCs w:val="24"/>
                  <w:lang w:val="en-US" w:eastAsia="zh-CN"/>
                </w:rPr>
                <w:delText>所规定的禁用物质的日期</w:delText>
              </w:r>
              <w:r>
                <w:rPr>
                  <w:rFonts w:asciiTheme="minorHAnsi" w:eastAsia="宋体" w:hAnsiTheme="minorHAnsi"/>
                  <w:sz w:val="24"/>
                  <w:szCs w:val="24"/>
                </w:rPr>
                <w:delText>Last use of substances not allowed by Reg. CE 1165/21</w:delText>
              </w:r>
            </w:del>
          </w:p>
        </w:tc>
      </w:tr>
      <w:tr w:rsidR="00057EB9" w14:paraId="5F821491" w14:textId="77777777">
        <w:trPr>
          <w:del w:id="432" w:author="Shao" w:date="2025-02-20T16:23:00Z"/>
        </w:trPr>
        <w:tc>
          <w:tcPr>
            <w:tcW w:w="1560" w:type="dxa"/>
            <w:vAlign w:val="center"/>
          </w:tcPr>
          <w:p w14:paraId="01360F98" w14:textId="77777777" w:rsidR="00057EB9" w:rsidRDefault="00057EB9">
            <w:pPr>
              <w:jc w:val="center"/>
              <w:rPr>
                <w:del w:id="433" w:author="Shao" w:date="2025-02-20T16:23:00Z"/>
                <w:rFonts w:asciiTheme="minorHAnsi" w:eastAsia="宋体" w:hAnsiTheme="minorHAnsi"/>
                <w:sz w:val="24"/>
                <w:szCs w:val="24"/>
              </w:rPr>
            </w:pPr>
          </w:p>
        </w:tc>
        <w:tc>
          <w:tcPr>
            <w:tcW w:w="1559" w:type="dxa"/>
            <w:vAlign w:val="center"/>
          </w:tcPr>
          <w:p w14:paraId="1200FACF" w14:textId="77777777" w:rsidR="00057EB9" w:rsidRDefault="00057EB9">
            <w:pPr>
              <w:jc w:val="center"/>
              <w:rPr>
                <w:del w:id="434" w:author="Shao" w:date="2025-02-20T16:23:00Z"/>
                <w:rFonts w:asciiTheme="minorHAnsi" w:eastAsia="宋体" w:hAnsiTheme="minorHAnsi"/>
                <w:sz w:val="24"/>
                <w:szCs w:val="24"/>
              </w:rPr>
            </w:pPr>
          </w:p>
        </w:tc>
        <w:tc>
          <w:tcPr>
            <w:tcW w:w="1984" w:type="dxa"/>
            <w:vAlign w:val="center"/>
          </w:tcPr>
          <w:p w14:paraId="4AA2A0B4" w14:textId="77777777" w:rsidR="00057EB9" w:rsidRDefault="00057EB9">
            <w:pPr>
              <w:jc w:val="center"/>
              <w:rPr>
                <w:del w:id="435" w:author="Shao" w:date="2025-02-20T16:23:00Z"/>
                <w:rFonts w:asciiTheme="minorHAnsi" w:eastAsia="宋体" w:hAnsiTheme="minorHAnsi"/>
                <w:sz w:val="24"/>
                <w:szCs w:val="24"/>
              </w:rPr>
            </w:pPr>
          </w:p>
        </w:tc>
        <w:tc>
          <w:tcPr>
            <w:tcW w:w="2835" w:type="dxa"/>
            <w:vAlign w:val="center"/>
          </w:tcPr>
          <w:p w14:paraId="5BFC05FF" w14:textId="77777777" w:rsidR="00057EB9" w:rsidRDefault="00057EB9">
            <w:pPr>
              <w:jc w:val="center"/>
              <w:rPr>
                <w:del w:id="436" w:author="Shao" w:date="2025-02-20T16:23:00Z"/>
                <w:rFonts w:asciiTheme="minorHAnsi" w:eastAsia="宋体" w:hAnsiTheme="minorHAnsi"/>
                <w:sz w:val="24"/>
                <w:szCs w:val="24"/>
              </w:rPr>
            </w:pPr>
          </w:p>
        </w:tc>
        <w:tc>
          <w:tcPr>
            <w:tcW w:w="2127" w:type="dxa"/>
            <w:vAlign w:val="center"/>
          </w:tcPr>
          <w:p w14:paraId="6E7EFFAB" w14:textId="77777777" w:rsidR="00057EB9" w:rsidRDefault="00057EB9">
            <w:pPr>
              <w:jc w:val="center"/>
              <w:rPr>
                <w:del w:id="437" w:author="Shao" w:date="2025-02-20T16:23:00Z"/>
                <w:rFonts w:asciiTheme="minorHAnsi" w:eastAsia="宋体" w:hAnsiTheme="minorHAnsi"/>
                <w:sz w:val="24"/>
                <w:szCs w:val="24"/>
              </w:rPr>
            </w:pPr>
          </w:p>
        </w:tc>
        <w:tc>
          <w:tcPr>
            <w:tcW w:w="1629" w:type="dxa"/>
            <w:vAlign w:val="center"/>
          </w:tcPr>
          <w:p w14:paraId="192342E0" w14:textId="77777777" w:rsidR="00057EB9" w:rsidRDefault="00057EB9">
            <w:pPr>
              <w:jc w:val="center"/>
              <w:rPr>
                <w:del w:id="438" w:author="Shao" w:date="2025-02-20T16:23:00Z"/>
                <w:rFonts w:asciiTheme="minorHAnsi" w:eastAsia="宋体" w:hAnsiTheme="minorHAnsi"/>
                <w:sz w:val="24"/>
                <w:szCs w:val="24"/>
              </w:rPr>
            </w:pPr>
          </w:p>
        </w:tc>
        <w:tc>
          <w:tcPr>
            <w:tcW w:w="2623" w:type="dxa"/>
            <w:vAlign w:val="center"/>
          </w:tcPr>
          <w:p w14:paraId="78C959AC" w14:textId="77777777" w:rsidR="00057EB9" w:rsidRDefault="00057EB9">
            <w:pPr>
              <w:jc w:val="center"/>
              <w:rPr>
                <w:del w:id="439" w:author="Shao" w:date="2025-02-20T16:23:00Z"/>
                <w:rFonts w:asciiTheme="minorHAnsi" w:eastAsia="宋体" w:hAnsiTheme="minorHAnsi"/>
                <w:sz w:val="24"/>
                <w:szCs w:val="24"/>
              </w:rPr>
            </w:pPr>
          </w:p>
        </w:tc>
      </w:tr>
      <w:tr w:rsidR="00057EB9" w14:paraId="2BF72710" w14:textId="77777777">
        <w:trPr>
          <w:del w:id="440" w:author="Shao" w:date="2025-02-20T16:23:00Z"/>
        </w:trPr>
        <w:tc>
          <w:tcPr>
            <w:tcW w:w="1560" w:type="dxa"/>
            <w:vAlign w:val="center"/>
          </w:tcPr>
          <w:p w14:paraId="1C5BECE6" w14:textId="77777777" w:rsidR="00057EB9" w:rsidRDefault="00057EB9">
            <w:pPr>
              <w:jc w:val="center"/>
              <w:rPr>
                <w:del w:id="441" w:author="Shao" w:date="2025-02-20T16:23:00Z"/>
                <w:rFonts w:asciiTheme="minorHAnsi" w:eastAsia="宋体" w:hAnsiTheme="minorHAnsi"/>
                <w:sz w:val="24"/>
                <w:szCs w:val="24"/>
              </w:rPr>
            </w:pPr>
          </w:p>
        </w:tc>
        <w:tc>
          <w:tcPr>
            <w:tcW w:w="1559" w:type="dxa"/>
            <w:vAlign w:val="center"/>
          </w:tcPr>
          <w:p w14:paraId="0D9BEE74" w14:textId="77777777" w:rsidR="00057EB9" w:rsidRDefault="00057EB9">
            <w:pPr>
              <w:jc w:val="center"/>
              <w:rPr>
                <w:del w:id="442" w:author="Shao" w:date="2025-02-20T16:23:00Z"/>
                <w:rFonts w:asciiTheme="minorHAnsi" w:eastAsia="宋体" w:hAnsiTheme="minorHAnsi"/>
                <w:sz w:val="24"/>
                <w:szCs w:val="24"/>
              </w:rPr>
            </w:pPr>
          </w:p>
        </w:tc>
        <w:tc>
          <w:tcPr>
            <w:tcW w:w="1984" w:type="dxa"/>
            <w:vAlign w:val="center"/>
          </w:tcPr>
          <w:p w14:paraId="321782C7" w14:textId="77777777" w:rsidR="00057EB9" w:rsidRDefault="00057EB9">
            <w:pPr>
              <w:jc w:val="center"/>
              <w:rPr>
                <w:del w:id="443" w:author="Shao" w:date="2025-02-20T16:23:00Z"/>
                <w:rFonts w:asciiTheme="minorHAnsi" w:eastAsia="宋体" w:hAnsiTheme="minorHAnsi"/>
                <w:sz w:val="24"/>
                <w:szCs w:val="24"/>
              </w:rPr>
            </w:pPr>
          </w:p>
        </w:tc>
        <w:tc>
          <w:tcPr>
            <w:tcW w:w="2835" w:type="dxa"/>
            <w:vAlign w:val="center"/>
          </w:tcPr>
          <w:p w14:paraId="4B00CD55" w14:textId="77777777" w:rsidR="00057EB9" w:rsidRDefault="00057EB9">
            <w:pPr>
              <w:jc w:val="center"/>
              <w:rPr>
                <w:del w:id="444" w:author="Shao" w:date="2025-02-20T16:23:00Z"/>
                <w:rFonts w:asciiTheme="minorHAnsi" w:eastAsia="宋体" w:hAnsiTheme="minorHAnsi"/>
                <w:sz w:val="24"/>
                <w:szCs w:val="24"/>
              </w:rPr>
            </w:pPr>
          </w:p>
        </w:tc>
        <w:tc>
          <w:tcPr>
            <w:tcW w:w="2127" w:type="dxa"/>
            <w:vAlign w:val="center"/>
          </w:tcPr>
          <w:p w14:paraId="78D202D4" w14:textId="77777777" w:rsidR="00057EB9" w:rsidRDefault="00057EB9">
            <w:pPr>
              <w:jc w:val="center"/>
              <w:rPr>
                <w:del w:id="445" w:author="Shao" w:date="2025-02-20T16:23:00Z"/>
                <w:rFonts w:asciiTheme="minorHAnsi" w:eastAsia="宋体" w:hAnsiTheme="minorHAnsi"/>
                <w:sz w:val="24"/>
                <w:szCs w:val="24"/>
              </w:rPr>
            </w:pPr>
          </w:p>
        </w:tc>
        <w:tc>
          <w:tcPr>
            <w:tcW w:w="1629" w:type="dxa"/>
            <w:vAlign w:val="center"/>
          </w:tcPr>
          <w:p w14:paraId="2BC36DC3" w14:textId="77777777" w:rsidR="00057EB9" w:rsidRDefault="00057EB9">
            <w:pPr>
              <w:jc w:val="center"/>
              <w:rPr>
                <w:del w:id="446" w:author="Shao" w:date="2025-02-20T16:23:00Z"/>
                <w:rFonts w:asciiTheme="minorHAnsi" w:eastAsia="宋体" w:hAnsiTheme="minorHAnsi"/>
                <w:sz w:val="24"/>
                <w:szCs w:val="24"/>
              </w:rPr>
            </w:pPr>
          </w:p>
        </w:tc>
        <w:tc>
          <w:tcPr>
            <w:tcW w:w="2623" w:type="dxa"/>
            <w:vAlign w:val="center"/>
          </w:tcPr>
          <w:p w14:paraId="0356974D" w14:textId="77777777" w:rsidR="00057EB9" w:rsidRDefault="00057EB9">
            <w:pPr>
              <w:jc w:val="center"/>
              <w:rPr>
                <w:del w:id="447" w:author="Shao" w:date="2025-02-20T16:23:00Z"/>
                <w:rFonts w:asciiTheme="minorHAnsi" w:eastAsia="宋体" w:hAnsiTheme="minorHAnsi"/>
                <w:sz w:val="24"/>
                <w:szCs w:val="24"/>
              </w:rPr>
            </w:pPr>
          </w:p>
        </w:tc>
      </w:tr>
      <w:tr w:rsidR="00057EB9" w14:paraId="0CD03754" w14:textId="77777777">
        <w:trPr>
          <w:del w:id="448" w:author="Shao" w:date="2025-02-20T16:23:00Z"/>
        </w:trPr>
        <w:tc>
          <w:tcPr>
            <w:tcW w:w="1560" w:type="dxa"/>
            <w:vAlign w:val="center"/>
          </w:tcPr>
          <w:p w14:paraId="43A24C3B" w14:textId="77777777" w:rsidR="00057EB9" w:rsidRDefault="00057EB9">
            <w:pPr>
              <w:jc w:val="center"/>
              <w:rPr>
                <w:del w:id="449" w:author="Shao" w:date="2025-02-20T16:23:00Z"/>
                <w:rFonts w:asciiTheme="minorHAnsi" w:eastAsia="宋体" w:hAnsiTheme="minorHAnsi"/>
                <w:sz w:val="24"/>
                <w:szCs w:val="24"/>
              </w:rPr>
            </w:pPr>
          </w:p>
        </w:tc>
        <w:tc>
          <w:tcPr>
            <w:tcW w:w="1559" w:type="dxa"/>
            <w:vAlign w:val="center"/>
          </w:tcPr>
          <w:p w14:paraId="44534ED9" w14:textId="77777777" w:rsidR="00057EB9" w:rsidRDefault="00057EB9">
            <w:pPr>
              <w:jc w:val="center"/>
              <w:rPr>
                <w:del w:id="450" w:author="Shao" w:date="2025-02-20T16:23:00Z"/>
                <w:rFonts w:asciiTheme="minorHAnsi" w:eastAsia="宋体" w:hAnsiTheme="minorHAnsi"/>
                <w:sz w:val="24"/>
                <w:szCs w:val="24"/>
              </w:rPr>
            </w:pPr>
          </w:p>
        </w:tc>
        <w:tc>
          <w:tcPr>
            <w:tcW w:w="1984" w:type="dxa"/>
            <w:vAlign w:val="center"/>
          </w:tcPr>
          <w:p w14:paraId="4B04A563" w14:textId="77777777" w:rsidR="00057EB9" w:rsidRDefault="00057EB9">
            <w:pPr>
              <w:jc w:val="center"/>
              <w:rPr>
                <w:del w:id="451" w:author="Shao" w:date="2025-02-20T16:23:00Z"/>
                <w:rFonts w:asciiTheme="minorHAnsi" w:eastAsia="宋体" w:hAnsiTheme="minorHAnsi"/>
                <w:sz w:val="24"/>
                <w:szCs w:val="24"/>
              </w:rPr>
            </w:pPr>
          </w:p>
        </w:tc>
        <w:tc>
          <w:tcPr>
            <w:tcW w:w="2835" w:type="dxa"/>
            <w:vAlign w:val="center"/>
          </w:tcPr>
          <w:p w14:paraId="0C49968B" w14:textId="77777777" w:rsidR="00057EB9" w:rsidRDefault="00057EB9">
            <w:pPr>
              <w:jc w:val="center"/>
              <w:rPr>
                <w:del w:id="452" w:author="Shao" w:date="2025-02-20T16:23:00Z"/>
                <w:rFonts w:asciiTheme="minorHAnsi" w:eastAsia="宋体" w:hAnsiTheme="minorHAnsi"/>
                <w:sz w:val="24"/>
                <w:szCs w:val="24"/>
              </w:rPr>
            </w:pPr>
          </w:p>
        </w:tc>
        <w:tc>
          <w:tcPr>
            <w:tcW w:w="2127" w:type="dxa"/>
            <w:vAlign w:val="center"/>
          </w:tcPr>
          <w:p w14:paraId="7E210239" w14:textId="77777777" w:rsidR="00057EB9" w:rsidRDefault="00057EB9">
            <w:pPr>
              <w:jc w:val="center"/>
              <w:rPr>
                <w:del w:id="453" w:author="Shao" w:date="2025-02-20T16:23:00Z"/>
                <w:rFonts w:asciiTheme="minorHAnsi" w:eastAsia="宋体" w:hAnsiTheme="minorHAnsi"/>
                <w:sz w:val="24"/>
                <w:szCs w:val="24"/>
              </w:rPr>
            </w:pPr>
          </w:p>
        </w:tc>
        <w:tc>
          <w:tcPr>
            <w:tcW w:w="1629" w:type="dxa"/>
            <w:vAlign w:val="center"/>
          </w:tcPr>
          <w:p w14:paraId="535F3998" w14:textId="77777777" w:rsidR="00057EB9" w:rsidRDefault="00057EB9">
            <w:pPr>
              <w:jc w:val="center"/>
              <w:rPr>
                <w:del w:id="454" w:author="Shao" w:date="2025-02-20T16:23:00Z"/>
                <w:rFonts w:asciiTheme="minorHAnsi" w:eastAsia="宋体" w:hAnsiTheme="minorHAnsi"/>
                <w:sz w:val="24"/>
                <w:szCs w:val="24"/>
              </w:rPr>
            </w:pPr>
          </w:p>
        </w:tc>
        <w:tc>
          <w:tcPr>
            <w:tcW w:w="2623" w:type="dxa"/>
            <w:vAlign w:val="center"/>
          </w:tcPr>
          <w:p w14:paraId="073163D9" w14:textId="77777777" w:rsidR="00057EB9" w:rsidRDefault="00057EB9">
            <w:pPr>
              <w:jc w:val="center"/>
              <w:rPr>
                <w:del w:id="455" w:author="Shao" w:date="2025-02-20T16:23:00Z"/>
                <w:rFonts w:asciiTheme="minorHAnsi" w:eastAsia="宋体" w:hAnsiTheme="minorHAnsi"/>
                <w:sz w:val="24"/>
                <w:szCs w:val="24"/>
              </w:rPr>
            </w:pPr>
          </w:p>
        </w:tc>
      </w:tr>
      <w:tr w:rsidR="00057EB9" w14:paraId="572E3979" w14:textId="77777777">
        <w:trPr>
          <w:del w:id="456" w:author="Shao" w:date="2025-02-20T16:23:00Z"/>
        </w:trPr>
        <w:tc>
          <w:tcPr>
            <w:tcW w:w="1560" w:type="dxa"/>
            <w:vAlign w:val="center"/>
          </w:tcPr>
          <w:p w14:paraId="2AE74D89" w14:textId="77777777" w:rsidR="00057EB9" w:rsidRDefault="00057EB9">
            <w:pPr>
              <w:jc w:val="center"/>
              <w:rPr>
                <w:del w:id="457" w:author="Shao" w:date="2025-02-20T16:23:00Z"/>
                <w:rFonts w:asciiTheme="minorHAnsi" w:eastAsia="宋体" w:hAnsiTheme="minorHAnsi"/>
                <w:sz w:val="24"/>
                <w:szCs w:val="24"/>
              </w:rPr>
            </w:pPr>
          </w:p>
        </w:tc>
        <w:tc>
          <w:tcPr>
            <w:tcW w:w="1559" w:type="dxa"/>
            <w:vAlign w:val="center"/>
          </w:tcPr>
          <w:p w14:paraId="06964735" w14:textId="77777777" w:rsidR="00057EB9" w:rsidRDefault="00057EB9">
            <w:pPr>
              <w:jc w:val="center"/>
              <w:rPr>
                <w:del w:id="458" w:author="Shao" w:date="2025-02-20T16:23:00Z"/>
                <w:rFonts w:asciiTheme="minorHAnsi" w:eastAsia="宋体" w:hAnsiTheme="minorHAnsi"/>
                <w:sz w:val="24"/>
                <w:szCs w:val="24"/>
              </w:rPr>
            </w:pPr>
          </w:p>
        </w:tc>
        <w:tc>
          <w:tcPr>
            <w:tcW w:w="1984" w:type="dxa"/>
            <w:vAlign w:val="center"/>
          </w:tcPr>
          <w:p w14:paraId="4E3665D7" w14:textId="77777777" w:rsidR="00057EB9" w:rsidRDefault="00057EB9">
            <w:pPr>
              <w:jc w:val="center"/>
              <w:rPr>
                <w:del w:id="459" w:author="Shao" w:date="2025-02-20T16:23:00Z"/>
                <w:rFonts w:asciiTheme="minorHAnsi" w:eastAsia="宋体" w:hAnsiTheme="minorHAnsi"/>
                <w:sz w:val="24"/>
                <w:szCs w:val="24"/>
              </w:rPr>
            </w:pPr>
          </w:p>
        </w:tc>
        <w:tc>
          <w:tcPr>
            <w:tcW w:w="2835" w:type="dxa"/>
            <w:vAlign w:val="center"/>
          </w:tcPr>
          <w:p w14:paraId="17EDBBAE" w14:textId="77777777" w:rsidR="00057EB9" w:rsidRDefault="00057EB9">
            <w:pPr>
              <w:jc w:val="center"/>
              <w:rPr>
                <w:del w:id="460" w:author="Shao" w:date="2025-02-20T16:23:00Z"/>
                <w:rFonts w:asciiTheme="minorHAnsi" w:eastAsia="宋体" w:hAnsiTheme="minorHAnsi"/>
                <w:sz w:val="24"/>
                <w:szCs w:val="24"/>
              </w:rPr>
            </w:pPr>
          </w:p>
        </w:tc>
        <w:tc>
          <w:tcPr>
            <w:tcW w:w="2127" w:type="dxa"/>
            <w:vAlign w:val="center"/>
          </w:tcPr>
          <w:p w14:paraId="1645BC22" w14:textId="77777777" w:rsidR="00057EB9" w:rsidRDefault="00057EB9">
            <w:pPr>
              <w:jc w:val="center"/>
              <w:rPr>
                <w:del w:id="461" w:author="Shao" w:date="2025-02-20T16:23:00Z"/>
                <w:rFonts w:asciiTheme="minorHAnsi" w:eastAsia="宋体" w:hAnsiTheme="minorHAnsi"/>
                <w:sz w:val="24"/>
                <w:szCs w:val="24"/>
              </w:rPr>
            </w:pPr>
          </w:p>
        </w:tc>
        <w:tc>
          <w:tcPr>
            <w:tcW w:w="1629" w:type="dxa"/>
            <w:vAlign w:val="center"/>
          </w:tcPr>
          <w:p w14:paraId="0C4F277E" w14:textId="77777777" w:rsidR="00057EB9" w:rsidRDefault="00057EB9">
            <w:pPr>
              <w:jc w:val="center"/>
              <w:rPr>
                <w:del w:id="462" w:author="Shao" w:date="2025-02-20T16:23:00Z"/>
                <w:rFonts w:asciiTheme="minorHAnsi" w:eastAsia="宋体" w:hAnsiTheme="minorHAnsi"/>
                <w:sz w:val="24"/>
                <w:szCs w:val="24"/>
              </w:rPr>
            </w:pPr>
          </w:p>
        </w:tc>
        <w:tc>
          <w:tcPr>
            <w:tcW w:w="2623" w:type="dxa"/>
            <w:vAlign w:val="center"/>
          </w:tcPr>
          <w:p w14:paraId="53AAB6A8" w14:textId="77777777" w:rsidR="00057EB9" w:rsidRDefault="00057EB9">
            <w:pPr>
              <w:jc w:val="center"/>
              <w:rPr>
                <w:del w:id="463" w:author="Shao" w:date="2025-02-20T16:23:00Z"/>
                <w:rFonts w:asciiTheme="minorHAnsi" w:eastAsia="宋体" w:hAnsiTheme="minorHAnsi"/>
                <w:sz w:val="24"/>
                <w:szCs w:val="24"/>
              </w:rPr>
            </w:pPr>
          </w:p>
        </w:tc>
      </w:tr>
    </w:tbl>
    <w:p w14:paraId="235FCD1F" w14:textId="77777777" w:rsidR="00057EB9" w:rsidRDefault="00057EB9">
      <w:pPr>
        <w:spacing w:before="120" w:after="120"/>
        <w:rPr>
          <w:del w:id="464" w:author="Shao" w:date="2025-02-20T16:28:00Z"/>
          <w:rFonts w:asciiTheme="minorHAnsi" w:eastAsia="宋体" w:hAnsiTheme="minorHAnsi"/>
          <w:sz w:val="24"/>
          <w:szCs w:val="24"/>
        </w:rPr>
      </w:pPr>
    </w:p>
    <w:p w14:paraId="2D4CE2E6" w14:textId="77777777" w:rsidR="00057EB9" w:rsidRDefault="00000000">
      <w:pPr>
        <w:spacing w:before="120" w:after="120"/>
        <w:rPr>
          <w:del w:id="465" w:author="Shao" w:date="2025-02-20T16:28:00Z"/>
          <w:rFonts w:asciiTheme="minorHAnsi" w:eastAsia="宋体" w:hAnsiTheme="minorHAnsi"/>
          <w:sz w:val="24"/>
          <w:szCs w:val="24"/>
          <w:lang w:val="it-IT"/>
        </w:rPr>
      </w:pPr>
      <w:del w:id="466" w:author="Shao" w:date="2025-02-20T16:28:00Z">
        <w:r>
          <w:rPr>
            <w:rFonts w:asciiTheme="minorHAnsi" w:eastAsia="宋体" w:hAnsiTheme="minorHAnsi"/>
            <w:sz w:val="24"/>
            <w:szCs w:val="24"/>
            <w:lang w:val="en-US" w:eastAsia="zh-CN"/>
          </w:rPr>
          <w:delText>附件</w:delText>
        </w:r>
        <w:r>
          <w:rPr>
            <w:rFonts w:asciiTheme="minorHAnsi" w:eastAsia="宋体" w:hAnsiTheme="minorHAnsi"/>
            <w:sz w:val="24"/>
            <w:szCs w:val="24"/>
            <w:lang w:val="it-IT"/>
          </w:rPr>
          <w:delText>Attachments:</w:delText>
        </w:r>
      </w:del>
    </w:p>
    <w:p w14:paraId="79A953B7" w14:textId="77777777" w:rsidR="00057EB9" w:rsidRDefault="00000000">
      <w:pPr>
        <w:ind w:firstLineChars="200" w:firstLine="480"/>
        <w:jc w:val="both"/>
        <w:rPr>
          <w:del w:id="467" w:author="Shao" w:date="2025-02-20T16:28:00Z"/>
          <w:rFonts w:asciiTheme="minorHAnsi" w:eastAsia="宋体" w:hAnsiTheme="minorHAnsi"/>
          <w:sz w:val="24"/>
          <w:szCs w:val="24"/>
          <w:lang w:val="it-IT"/>
        </w:rPr>
      </w:pPr>
      <w:del w:id="468" w:author="Shao" w:date="2025-02-20T16:28:00Z">
        <w:r>
          <w:rPr>
            <w:rFonts w:asciiTheme="minorHAnsi" w:eastAsia="宋体" w:hAnsiTheme="minorHAnsi"/>
            <w:sz w:val="24"/>
            <w:szCs w:val="24"/>
            <w:lang w:val="it-IT"/>
          </w:rPr>
          <w:delText>1.</w:delText>
        </w:r>
        <w:r>
          <w:rPr>
            <w:rFonts w:asciiTheme="minorHAnsi" w:eastAsia="宋体" w:hAnsiTheme="minorHAnsi"/>
            <w:sz w:val="24"/>
            <w:szCs w:val="24"/>
            <w:lang w:val="it-IT"/>
          </w:rPr>
          <w:delText>地块图，需清楚标明：申请追溯承认的每个地块，地块总面积，以及每个地块的土地状态、当前种植作物及其面积和地理位置坐标等信息（必要时）</w:delText>
        </w:r>
        <w:r>
          <w:rPr>
            <w:rFonts w:asciiTheme="minorHAnsi" w:eastAsia="宋体" w:hAnsiTheme="minorHAnsi"/>
            <w:sz w:val="24"/>
            <w:szCs w:val="24"/>
            <w:lang w:val="en-US"/>
          </w:rPr>
          <w:delText>息；</w:delText>
        </w:r>
        <w:r>
          <w:rPr>
            <w:rFonts w:asciiTheme="minorHAnsi" w:eastAsia="宋体" w:hAnsiTheme="minorHAnsi"/>
            <w:sz w:val="24"/>
            <w:szCs w:val="24"/>
            <w:lang w:val="en-US"/>
          </w:rPr>
          <w:delText xml:space="preserve"> </w:delText>
        </w:r>
      </w:del>
    </w:p>
    <w:p w14:paraId="6FFD7C3A" w14:textId="77777777" w:rsidR="00057EB9" w:rsidRDefault="00000000">
      <w:pPr>
        <w:spacing w:before="120" w:after="120"/>
        <w:ind w:firstLineChars="200" w:firstLine="480"/>
        <w:rPr>
          <w:del w:id="469" w:author="Shao" w:date="2025-02-20T16:28:00Z"/>
          <w:rFonts w:asciiTheme="minorHAnsi" w:eastAsia="宋体" w:hAnsiTheme="minorHAnsi"/>
          <w:sz w:val="24"/>
          <w:szCs w:val="24"/>
          <w:lang w:val="it-IT"/>
        </w:rPr>
      </w:pPr>
      <w:del w:id="470" w:author="Shao" w:date="2025-02-20T16:28:00Z">
        <w:r>
          <w:rPr>
            <w:rFonts w:asciiTheme="minorHAnsi" w:eastAsia="宋体" w:hAnsiTheme="minorHAnsi"/>
            <w:sz w:val="24"/>
            <w:szCs w:val="24"/>
            <w:lang w:val="it-IT"/>
          </w:rPr>
          <w:delText>2.</w:delText>
        </w:r>
        <w:r>
          <w:rPr>
            <w:rFonts w:asciiTheme="minorHAnsi" w:eastAsia="宋体" w:hAnsiTheme="minorHAnsi"/>
            <w:sz w:val="24"/>
            <w:szCs w:val="24"/>
            <w:lang w:val="it-IT"/>
          </w:rPr>
          <w:delText>当地主管部门出具的正式声明，说明农场在过去三年中使用化学产品的情况；</w:delText>
        </w:r>
      </w:del>
    </w:p>
    <w:p w14:paraId="6A93BADF" w14:textId="77777777" w:rsidR="00057EB9" w:rsidRDefault="00000000">
      <w:pPr>
        <w:spacing w:before="120" w:after="120"/>
        <w:ind w:firstLineChars="200" w:firstLine="480"/>
        <w:rPr>
          <w:del w:id="471" w:author="Shao" w:date="2025-02-20T16:28:00Z"/>
          <w:rFonts w:asciiTheme="minorHAnsi" w:eastAsia="宋体" w:hAnsiTheme="minorHAnsi"/>
          <w:sz w:val="24"/>
          <w:szCs w:val="24"/>
          <w:lang w:val="it-IT"/>
        </w:rPr>
      </w:pPr>
      <w:del w:id="472" w:author="Shao" w:date="2025-02-20T16:28:00Z">
        <w:r>
          <w:rPr>
            <w:rFonts w:asciiTheme="minorHAnsi" w:eastAsia="宋体" w:hAnsiTheme="minorHAnsi"/>
            <w:sz w:val="24"/>
            <w:szCs w:val="24"/>
            <w:lang w:val="it-IT"/>
          </w:rPr>
          <w:delText>3.</w:delText>
        </w:r>
        <w:r>
          <w:rPr>
            <w:rFonts w:asciiTheme="minorHAnsi" w:eastAsia="宋体" w:hAnsiTheme="minorHAnsi"/>
            <w:sz w:val="24"/>
            <w:szCs w:val="24"/>
            <w:lang w:val="it-IT"/>
          </w:rPr>
          <w:delText>任何其他</w:delText>
        </w:r>
        <w:r>
          <w:rPr>
            <w:rFonts w:asciiTheme="minorHAnsi" w:eastAsia="宋体" w:hAnsiTheme="minorHAnsi"/>
            <w:sz w:val="24"/>
            <w:szCs w:val="24"/>
            <w:lang w:val="en-US" w:eastAsia="zh-CN"/>
          </w:rPr>
          <w:delText>证明材料</w:delText>
        </w:r>
        <w:r>
          <w:rPr>
            <w:rFonts w:asciiTheme="minorHAnsi" w:eastAsia="宋体" w:hAnsiTheme="minorHAnsi"/>
            <w:sz w:val="24"/>
            <w:szCs w:val="24"/>
            <w:lang w:val="it-IT"/>
          </w:rPr>
          <w:delText>（分析、技术报告</w:delText>
        </w:r>
        <w:r>
          <w:rPr>
            <w:rFonts w:asciiTheme="minorHAnsi" w:eastAsia="宋体" w:hAnsiTheme="minorHAnsi"/>
            <w:sz w:val="24"/>
            <w:szCs w:val="24"/>
            <w:lang w:val="en-US" w:eastAsia="zh-CN"/>
          </w:rPr>
          <w:delText>等</w:delText>
        </w:r>
        <w:r>
          <w:rPr>
            <w:rFonts w:asciiTheme="minorHAnsi" w:eastAsia="宋体" w:hAnsiTheme="minorHAnsi"/>
            <w:sz w:val="24"/>
            <w:szCs w:val="24"/>
            <w:lang w:val="it-IT" w:eastAsia="zh-CN"/>
          </w:rPr>
          <w:delText>……</w:delText>
        </w:r>
        <w:r>
          <w:rPr>
            <w:rFonts w:asciiTheme="minorHAnsi" w:eastAsia="宋体" w:hAnsiTheme="minorHAnsi"/>
            <w:sz w:val="24"/>
            <w:szCs w:val="24"/>
            <w:lang w:val="it-IT"/>
          </w:rPr>
          <w:delText>）。</w:delText>
        </w:r>
      </w:del>
    </w:p>
    <w:p w14:paraId="4074FC51" w14:textId="77777777" w:rsidR="00057EB9" w:rsidRDefault="00000000">
      <w:pPr>
        <w:pStyle w:val="aa"/>
        <w:numPr>
          <w:ilvl w:val="0"/>
          <w:numId w:val="1"/>
        </w:numPr>
        <w:spacing w:before="120" w:after="120"/>
        <w:rPr>
          <w:del w:id="473" w:author="Shao" w:date="2025-02-20T16:28:00Z"/>
          <w:rFonts w:asciiTheme="minorHAnsi" w:eastAsia="宋体" w:hAnsiTheme="minorHAnsi"/>
          <w:sz w:val="24"/>
          <w:szCs w:val="24"/>
          <w:lang w:val="en-US"/>
        </w:rPr>
      </w:pPr>
      <w:del w:id="474" w:author="Shao" w:date="2025-02-20T16:28:00Z">
        <w:r>
          <w:rPr>
            <w:rFonts w:asciiTheme="minorHAnsi" w:eastAsia="宋体" w:hAnsiTheme="minorHAnsi"/>
            <w:sz w:val="24"/>
            <w:szCs w:val="24"/>
            <w:lang w:val="en-US"/>
          </w:rPr>
          <w:delText>Maps identifying parcel clearly each land covered by the request for retroactive recognition and information on the total surface of those land parcels and, if relevant, on the nature and the volume of the ongoing production and their geolocation coordinates;</w:delText>
        </w:r>
      </w:del>
    </w:p>
    <w:p w14:paraId="63007A34" w14:textId="77777777" w:rsidR="00057EB9" w:rsidRDefault="00000000">
      <w:pPr>
        <w:pStyle w:val="aa"/>
        <w:numPr>
          <w:ilvl w:val="0"/>
          <w:numId w:val="1"/>
        </w:numPr>
        <w:spacing w:before="120" w:after="120"/>
        <w:rPr>
          <w:del w:id="475" w:author="Shao" w:date="2025-02-20T16:28:00Z"/>
          <w:rFonts w:asciiTheme="minorHAnsi" w:eastAsia="宋体" w:hAnsiTheme="minorHAnsi"/>
          <w:sz w:val="24"/>
          <w:szCs w:val="24"/>
          <w:lang w:val="en-US"/>
        </w:rPr>
      </w:pPr>
      <w:del w:id="476" w:author="Shao" w:date="2025-02-20T16:28:00Z">
        <w:r>
          <w:rPr>
            <w:rFonts w:asciiTheme="minorHAnsi" w:eastAsia="宋体" w:hAnsiTheme="minorHAnsi"/>
            <w:sz w:val="24"/>
            <w:szCs w:val="24"/>
            <w:lang w:val="en-US"/>
          </w:rPr>
          <w:delText>An official statement issued by a local competent authority declaring the status of the farm concerning the use of chemicals products during the last three years;</w:delText>
        </w:r>
      </w:del>
    </w:p>
    <w:p w14:paraId="245D015F" w14:textId="77777777" w:rsidR="00057EB9" w:rsidRDefault="00000000">
      <w:pPr>
        <w:pStyle w:val="aa"/>
        <w:numPr>
          <w:ilvl w:val="0"/>
          <w:numId w:val="1"/>
        </w:numPr>
        <w:jc w:val="both"/>
        <w:rPr>
          <w:del w:id="477" w:author="Shao" w:date="2025-02-20T16:28:00Z"/>
          <w:rFonts w:asciiTheme="minorHAnsi" w:eastAsia="宋体" w:hAnsiTheme="minorHAnsi"/>
          <w:sz w:val="24"/>
          <w:szCs w:val="24"/>
          <w:lang w:val="en-US"/>
        </w:rPr>
      </w:pPr>
      <w:del w:id="478" w:author="Shao" w:date="2025-02-20T16:28:00Z">
        <w:r>
          <w:rPr>
            <w:rFonts w:asciiTheme="minorHAnsi" w:eastAsia="宋体" w:hAnsiTheme="minorHAnsi"/>
            <w:sz w:val="24"/>
            <w:szCs w:val="24"/>
            <w:lang w:val="en-US"/>
          </w:rPr>
          <w:delText xml:space="preserve">Any other supporting evidences (analyses, technical reports…) </w:delText>
        </w:r>
      </w:del>
    </w:p>
    <w:p w14:paraId="1F0A633E" w14:textId="01B1394E" w:rsidR="00057EB9" w:rsidDel="00761405" w:rsidRDefault="00057EB9">
      <w:pPr>
        <w:pStyle w:val="aa"/>
        <w:rPr>
          <w:del w:id="479" w:author="Shao" w:date="2025-02-21T15:30:00Z" w16du:dateUtc="2025-02-21T07:30:00Z"/>
          <w:rFonts w:asciiTheme="minorHAnsi" w:eastAsia="宋体" w:hAnsiTheme="minorHAnsi"/>
          <w:sz w:val="24"/>
          <w:szCs w:val="24"/>
          <w:lang w:val="en-US"/>
        </w:rPr>
      </w:pPr>
    </w:p>
    <w:p w14:paraId="6C8E112B" w14:textId="77777777" w:rsidR="00057EB9" w:rsidRDefault="00057EB9">
      <w:pPr>
        <w:rPr>
          <w:rFonts w:asciiTheme="minorHAnsi" w:eastAsia="宋体" w:hAnsiTheme="minorHAnsi"/>
          <w:sz w:val="24"/>
          <w:szCs w:val="24"/>
          <w:lang w:val="en-US"/>
        </w:rPr>
      </w:pPr>
    </w:p>
    <w:tbl>
      <w:tblPr>
        <w:tblW w:w="0" w:type="auto"/>
        <w:tblLook w:val="04A0" w:firstRow="1" w:lastRow="0" w:firstColumn="1" w:lastColumn="0" w:noHBand="0" w:noVBand="1"/>
      </w:tblPr>
      <w:tblGrid>
        <w:gridCol w:w="6917"/>
        <w:gridCol w:w="222"/>
        <w:gridCol w:w="7148"/>
        <w:tblGridChange w:id="480">
          <w:tblGrid>
            <w:gridCol w:w="6917"/>
            <w:gridCol w:w="222"/>
            <w:gridCol w:w="7148"/>
          </w:tblGrid>
        </w:tblGridChange>
      </w:tblGrid>
      <w:tr w:rsidR="00057EB9" w14:paraId="16957A39" w14:textId="77777777">
        <w:trPr>
          <w:trHeight w:val="74"/>
        </w:trPr>
        <w:tc>
          <w:tcPr>
            <w:tcW w:w="6917" w:type="dxa"/>
          </w:tcPr>
          <w:p w14:paraId="2135A20C" w14:textId="77777777" w:rsidR="00057EB9" w:rsidRDefault="00000000">
            <w:pPr>
              <w:jc w:val="center"/>
              <w:rPr>
                <w:rFonts w:asciiTheme="minorHAnsi" w:eastAsia="宋体" w:hAnsiTheme="minorHAnsi"/>
                <w:snapToGrid w:val="0"/>
                <w:sz w:val="24"/>
                <w:szCs w:val="24"/>
                <w:lang w:val="it-IT"/>
              </w:rPr>
            </w:pPr>
            <w:ins w:id="481" w:author="Shao" w:date="2025-02-20T16:35:00Z">
              <w:r>
                <w:rPr>
                  <w:rFonts w:asciiTheme="minorHAnsi" w:eastAsia="宋体" w:hAnsiTheme="minorHAnsi"/>
                  <w:snapToGrid w:val="0"/>
                  <w:sz w:val="24"/>
                  <w:szCs w:val="24"/>
                  <w:lang w:val="en-US" w:eastAsia="zh-CN"/>
                </w:rPr>
                <w:t>认证委托人</w:t>
              </w:r>
            </w:ins>
            <w:ins w:id="482" w:author="Shao" w:date="2025-02-20T16:37:00Z">
              <w:r>
                <w:rPr>
                  <w:rFonts w:asciiTheme="minorHAnsi" w:eastAsia="宋体" w:hAnsiTheme="minorHAnsi"/>
                  <w:snapToGrid w:val="0"/>
                  <w:sz w:val="24"/>
                  <w:szCs w:val="24"/>
                  <w:lang w:val="en-US" w:eastAsia="zh-CN"/>
                </w:rPr>
                <w:t>（</w:t>
              </w:r>
            </w:ins>
            <w:ins w:id="483" w:author="Shao" w:date="2025-02-20T16:35:00Z">
              <w:r>
                <w:rPr>
                  <w:rFonts w:asciiTheme="minorHAnsi" w:eastAsia="宋体" w:hAnsiTheme="minorHAnsi"/>
                  <w:snapToGrid w:val="0"/>
                  <w:sz w:val="24"/>
                  <w:szCs w:val="24"/>
                  <w:lang w:val="en-US" w:eastAsia="zh-CN"/>
                </w:rPr>
                <w:t>公章</w:t>
              </w:r>
            </w:ins>
            <w:ins w:id="484" w:author="Shao" w:date="2025-02-20T16:37:00Z">
              <w:r>
                <w:rPr>
                  <w:rFonts w:asciiTheme="minorHAnsi" w:eastAsia="宋体" w:hAnsiTheme="minorHAnsi"/>
                  <w:snapToGrid w:val="0"/>
                  <w:sz w:val="24"/>
                  <w:szCs w:val="24"/>
                  <w:lang w:val="en-US" w:eastAsia="zh-CN"/>
                </w:rPr>
                <w:t>）</w:t>
              </w:r>
            </w:ins>
            <w:ins w:id="485" w:author="Shao" w:date="2025-02-20T16:35:00Z">
              <w:r>
                <w:rPr>
                  <w:rFonts w:asciiTheme="minorHAnsi" w:eastAsia="宋体" w:hAnsiTheme="minorHAnsi"/>
                  <w:snapToGrid w:val="0"/>
                  <w:sz w:val="24"/>
                  <w:szCs w:val="24"/>
                  <w:lang w:val="en-US" w:eastAsia="zh-CN"/>
                </w:rPr>
                <w:t>和代表</w:t>
              </w:r>
            </w:ins>
            <w:ins w:id="486" w:author="Shao" w:date="2025-02-20T16:37:00Z">
              <w:r>
                <w:rPr>
                  <w:rFonts w:asciiTheme="minorHAnsi" w:eastAsia="宋体" w:hAnsiTheme="minorHAnsi"/>
                  <w:snapToGrid w:val="0"/>
                  <w:sz w:val="24"/>
                  <w:szCs w:val="24"/>
                  <w:lang w:val="en-US" w:eastAsia="zh-CN"/>
                </w:rPr>
                <w:t>（</w:t>
              </w:r>
            </w:ins>
            <w:ins w:id="487" w:author="Shao" w:date="2025-02-20T16:35:00Z">
              <w:r>
                <w:rPr>
                  <w:rFonts w:asciiTheme="minorHAnsi" w:eastAsia="宋体" w:hAnsiTheme="minorHAnsi"/>
                  <w:snapToGrid w:val="0"/>
                  <w:sz w:val="24"/>
                  <w:szCs w:val="24"/>
                  <w:lang w:val="en-US" w:eastAsia="zh-CN"/>
                </w:rPr>
                <w:t>签名</w:t>
              </w:r>
            </w:ins>
            <w:ins w:id="488" w:author="Shao" w:date="2025-02-20T16:37:00Z">
              <w:r>
                <w:rPr>
                  <w:rFonts w:asciiTheme="minorHAnsi" w:eastAsia="宋体" w:hAnsiTheme="minorHAnsi"/>
                  <w:snapToGrid w:val="0"/>
                  <w:sz w:val="24"/>
                  <w:szCs w:val="24"/>
                  <w:lang w:val="en-US" w:eastAsia="zh-CN"/>
                </w:rPr>
                <w:t>）</w:t>
              </w:r>
            </w:ins>
            <w:ins w:id="489" w:author="Shao" w:date="2025-02-20T16:35:00Z">
              <w:r>
                <w:rPr>
                  <w:rFonts w:asciiTheme="minorHAnsi" w:eastAsia="宋体" w:hAnsiTheme="minorHAnsi"/>
                  <w:snapToGrid w:val="0"/>
                  <w:sz w:val="24"/>
                  <w:szCs w:val="24"/>
                  <w:lang w:val="it-IT"/>
                </w:rPr>
                <w:t>STAMP and SIGNATURE</w:t>
              </w:r>
            </w:ins>
            <w:del w:id="490" w:author="Shao" w:date="2025-02-20T16:35:00Z">
              <w:r>
                <w:rPr>
                  <w:rFonts w:asciiTheme="minorHAnsi" w:eastAsia="宋体" w:hAnsiTheme="minorHAnsi"/>
                  <w:snapToGrid w:val="0"/>
                  <w:sz w:val="24"/>
                  <w:szCs w:val="24"/>
                  <w:lang w:val="en-US" w:eastAsia="zh-CN"/>
                </w:rPr>
                <w:delText>日期</w:delText>
              </w:r>
              <w:r>
                <w:rPr>
                  <w:rFonts w:asciiTheme="minorHAnsi" w:eastAsia="宋体" w:hAnsiTheme="minorHAnsi"/>
                  <w:snapToGrid w:val="0"/>
                  <w:sz w:val="24"/>
                  <w:szCs w:val="24"/>
                  <w:lang w:val="en-US"/>
                </w:rPr>
                <w:delText xml:space="preserve"> </w:delText>
              </w:r>
              <w:r>
                <w:rPr>
                  <w:rFonts w:asciiTheme="minorHAnsi" w:eastAsia="宋体" w:hAnsiTheme="minorHAnsi"/>
                  <w:snapToGrid w:val="0"/>
                  <w:sz w:val="24"/>
                  <w:szCs w:val="24"/>
                  <w:lang w:val="it-IT"/>
                </w:rPr>
                <w:delText>DATE</w:delText>
              </w:r>
            </w:del>
          </w:p>
        </w:tc>
        <w:tc>
          <w:tcPr>
            <w:tcW w:w="222" w:type="dxa"/>
          </w:tcPr>
          <w:p w14:paraId="219670EA" w14:textId="77777777" w:rsidR="00057EB9" w:rsidRDefault="00057EB9">
            <w:pPr>
              <w:jc w:val="center"/>
              <w:rPr>
                <w:rFonts w:asciiTheme="minorHAnsi" w:eastAsia="宋体" w:hAnsiTheme="minorHAnsi"/>
                <w:snapToGrid w:val="0"/>
                <w:sz w:val="24"/>
                <w:szCs w:val="24"/>
                <w:lang w:val="it-IT"/>
              </w:rPr>
            </w:pPr>
          </w:p>
        </w:tc>
        <w:tc>
          <w:tcPr>
            <w:tcW w:w="7148" w:type="dxa"/>
          </w:tcPr>
          <w:p w14:paraId="23769095" w14:textId="77777777" w:rsidR="00057EB9" w:rsidRDefault="00000000">
            <w:pPr>
              <w:jc w:val="center"/>
              <w:rPr>
                <w:rFonts w:asciiTheme="minorHAnsi" w:eastAsia="宋体" w:hAnsiTheme="minorHAnsi"/>
                <w:snapToGrid w:val="0"/>
                <w:sz w:val="24"/>
                <w:szCs w:val="24"/>
                <w:lang w:val="it-IT"/>
              </w:rPr>
            </w:pPr>
            <w:ins w:id="491" w:author="Shao" w:date="2025-02-20T16:35:00Z">
              <w:r>
                <w:rPr>
                  <w:rFonts w:asciiTheme="minorHAnsi" w:eastAsia="宋体" w:hAnsiTheme="minorHAnsi"/>
                  <w:snapToGrid w:val="0"/>
                  <w:sz w:val="24"/>
                  <w:szCs w:val="24"/>
                  <w:lang w:val="en-US" w:eastAsia="zh-CN"/>
                </w:rPr>
                <w:t>日期</w:t>
              </w:r>
              <w:r>
                <w:rPr>
                  <w:rFonts w:asciiTheme="minorHAnsi" w:eastAsia="宋体" w:hAnsiTheme="minorHAnsi"/>
                  <w:snapToGrid w:val="0"/>
                  <w:sz w:val="24"/>
                  <w:szCs w:val="24"/>
                  <w:lang w:val="en-US"/>
                </w:rPr>
                <w:t xml:space="preserve"> </w:t>
              </w:r>
              <w:r>
                <w:rPr>
                  <w:rFonts w:asciiTheme="minorHAnsi" w:eastAsia="宋体" w:hAnsiTheme="minorHAnsi"/>
                  <w:snapToGrid w:val="0"/>
                  <w:sz w:val="24"/>
                  <w:szCs w:val="24"/>
                  <w:lang w:val="it-IT"/>
                </w:rPr>
                <w:t>DATE</w:t>
              </w:r>
            </w:ins>
            <w:del w:id="492" w:author="Shao" w:date="2025-02-20T16:35:00Z">
              <w:r>
                <w:rPr>
                  <w:rFonts w:asciiTheme="minorHAnsi" w:eastAsia="宋体" w:hAnsiTheme="minorHAnsi"/>
                  <w:snapToGrid w:val="0"/>
                  <w:sz w:val="24"/>
                  <w:szCs w:val="24"/>
                  <w:lang w:val="en-US" w:eastAsia="zh-CN"/>
                </w:rPr>
                <w:delText>公章和签名</w:delText>
              </w:r>
              <w:r>
                <w:rPr>
                  <w:rFonts w:asciiTheme="minorHAnsi" w:eastAsia="宋体" w:hAnsiTheme="minorHAnsi"/>
                  <w:snapToGrid w:val="0"/>
                  <w:sz w:val="24"/>
                  <w:szCs w:val="24"/>
                  <w:lang w:val="it-IT"/>
                </w:rPr>
                <w:delText>STAMP and SIGNATURE</w:delText>
              </w:r>
            </w:del>
          </w:p>
        </w:tc>
      </w:tr>
      <w:tr w:rsidR="00057EB9" w:rsidDel="00761405" w14:paraId="6F210C2A" w14:textId="14871404">
        <w:trPr>
          <w:del w:id="493" w:author="Shao" w:date="2025-02-21T15:31:00Z" w16du:dateUtc="2025-02-21T07:31:00Z"/>
        </w:trPr>
        <w:tc>
          <w:tcPr>
            <w:tcW w:w="6917" w:type="dxa"/>
          </w:tcPr>
          <w:p w14:paraId="7F7EAB3A" w14:textId="442A3E3A" w:rsidR="00057EB9" w:rsidDel="00761405" w:rsidRDefault="00057EB9">
            <w:pPr>
              <w:rPr>
                <w:del w:id="494" w:author="Shao" w:date="2025-02-21T15:31:00Z" w16du:dateUtc="2025-02-21T07:31:00Z"/>
                <w:rFonts w:eastAsia="宋体"/>
                <w:snapToGrid w:val="0"/>
                <w:sz w:val="24"/>
                <w:szCs w:val="24"/>
                <w:lang w:val="it-IT"/>
              </w:rPr>
            </w:pPr>
          </w:p>
          <w:p w14:paraId="397BDE0F" w14:textId="19280692" w:rsidR="00057EB9" w:rsidDel="00761405" w:rsidRDefault="00000000">
            <w:pPr>
              <w:rPr>
                <w:del w:id="495" w:author="Shao" w:date="2025-02-21T15:31:00Z" w16du:dateUtc="2025-02-21T07:31:00Z"/>
                <w:rFonts w:eastAsia="宋体"/>
                <w:snapToGrid w:val="0"/>
                <w:sz w:val="24"/>
                <w:szCs w:val="24"/>
                <w:lang w:val="it-IT" w:eastAsia="zh-CN"/>
              </w:rPr>
            </w:pPr>
            <w:del w:id="496" w:author="Shao" w:date="2025-02-21T15:31:00Z" w16du:dateUtc="2025-02-21T07:31:00Z">
              <w:r w:rsidDel="00761405">
                <w:rPr>
                  <w:rFonts w:eastAsia="宋体"/>
                  <w:snapToGrid w:val="0"/>
                  <w:sz w:val="24"/>
                  <w:szCs w:val="24"/>
                  <w:lang w:val="it-IT" w:eastAsia="zh-CN"/>
                </w:rPr>
                <w:delText xml:space="preserve">                                                      </w:delText>
              </w:r>
            </w:del>
          </w:p>
        </w:tc>
        <w:tc>
          <w:tcPr>
            <w:tcW w:w="222" w:type="dxa"/>
          </w:tcPr>
          <w:p w14:paraId="6002C761" w14:textId="2F90E103" w:rsidR="00057EB9" w:rsidDel="00761405" w:rsidRDefault="00057EB9">
            <w:pPr>
              <w:rPr>
                <w:del w:id="497" w:author="Shao" w:date="2025-02-21T15:31:00Z" w16du:dateUtc="2025-02-21T07:31:00Z"/>
                <w:rFonts w:eastAsia="宋体"/>
                <w:snapToGrid w:val="0"/>
                <w:sz w:val="24"/>
                <w:szCs w:val="24"/>
                <w:lang w:val="it-IT"/>
              </w:rPr>
            </w:pPr>
          </w:p>
        </w:tc>
        <w:tc>
          <w:tcPr>
            <w:tcW w:w="7148" w:type="dxa"/>
          </w:tcPr>
          <w:p w14:paraId="65A7BD96" w14:textId="6414FEFD" w:rsidR="00057EB9" w:rsidDel="00761405" w:rsidRDefault="00057EB9">
            <w:pPr>
              <w:rPr>
                <w:del w:id="498" w:author="Shao" w:date="2025-02-21T15:31:00Z" w16du:dateUtc="2025-02-21T07:31:00Z"/>
                <w:rFonts w:eastAsia="宋体"/>
                <w:snapToGrid w:val="0"/>
                <w:sz w:val="24"/>
                <w:szCs w:val="24"/>
                <w:lang w:val="it-IT"/>
              </w:rPr>
            </w:pPr>
          </w:p>
        </w:tc>
      </w:tr>
      <w:tr w:rsidR="00057EB9" w14:paraId="0DB6E728" w14:textId="77777777" w:rsidTr="00761405">
        <w:tblPrEx>
          <w:tblW w:w="0" w:type="auto"/>
          <w:tblPrExChange w:id="499" w:author="Shao" w:date="2025-02-21T15:31:00Z" w16du:dateUtc="2025-02-21T07:31:00Z">
            <w:tblPrEx>
              <w:tblW w:w="0" w:type="auto"/>
            </w:tblPrEx>
          </w:tblPrExChange>
        </w:tblPrEx>
        <w:tc>
          <w:tcPr>
            <w:tcW w:w="6917" w:type="dxa"/>
            <w:vAlign w:val="bottom"/>
            <w:tcPrChange w:id="500" w:author="Shao" w:date="2025-02-21T15:31:00Z" w16du:dateUtc="2025-02-21T07:31:00Z">
              <w:tcPr>
                <w:tcW w:w="6917" w:type="dxa"/>
              </w:tcPr>
            </w:tcPrChange>
          </w:tcPr>
          <w:p w14:paraId="61DC9DF1" w14:textId="60D150FC" w:rsidR="00057EB9" w:rsidRDefault="00000000" w:rsidP="00761405">
            <w:pPr>
              <w:rPr>
                <w:rFonts w:eastAsia="宋体" w:hint="eastAsia"/>
                <w:snapToGrid w:val="0"/>
                <w:sz w:val="24"/>
                <w:szCs w:val="24"/>
                <w:lang w:val="it-IT" w:eastAsia="zh-CN"/>
              </w:rPr>
            </w:pPr>
            <w:r>
              <w:rPr>
                <w:rFonts w:eastAsia="宋体"/>
                <w:noProof/>
                <w:sz w:val="24"/>
                <w:szCs w:val="24"/>
                <w:lang w:val="it-IT" w:eastAsia="zh-CN"/>
              </w:rPr>
              <mc:AlternateContent>
                <mc:Choice Requires="wps">
                  <w:drawing>
                    <wp:anchor distT="0" distB="0" distL="114300" distR="114300" simplePos="0" relativeHeight="251659264" behindDoc="0" locked="0" layoutInCell="1" allowOverlap="1" wp14:anchorId="40D498C9" wp14:editId="33368068">
                      <wp:simplePos x="0" y="0"/>
                      <wp:positionH relativeFrom="column">
                        <wp:posOffset>1236980</wp:posOffset>
                      </wp:positionH>
                      <wp:positionV relativeFrom="paragraph">
                        <wp:posOffset>147320</wp:posOffset>
                      </wp:positionV>
                      <wp:extent cx="1727200" cy="0"/>
                      <wp:effectExtent l="0" t="0" r="0" b="0"/>
                      <wp:wrapNone/>
                      <wp:docPr id="491264027" name="直接连接符 1"/>
                      <wp:cNvGraphicFramePr/>
                      <a:graphic xmlns:a="http://schemas.openxmlformats.org/drawingml/2006/main">
                        <a:graphicData uri="http://schemas.microsoft.com/office/word/2010/wordprocessingShape">
                          <wps:wsp>
                            <wps:cNvCnPr/>
                            <wps:spPr>
                              <a:xfrm>
                                <a:off x="0" y="0"/>
                                <a:ext cx="1727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35FC58" id="直接连接符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4pt,11.6pt" to="233.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" strokecolor="black [3213]" strokeweight=".5pt">
                      <v:stroke joinstyle="miter"/>
                    </v:line>
                  </w:pict>
                </mc:Fallback>
              </mc:AlternateContent>
            </w:r>
          </w:p>
        </w:tc>
        <w:tc>
          <w:tcPr>
            <w:tcW w:w="222" w:type="dxa"/>
            <w:vAlign w:val="bottom"/>
            <w:tcPrChange w:id="501" w:author="Shao" w:date="2025-02-21T15:31:00Z" w16du:dateUtc="2025-02-21T07:31:00Z">
              <w:tcPr>
                <w:tcW w:w="222" w:type="dxa"/>
              </w:tcPr>
            </w:tcPrChange>
          </w:tcPr>
          <w:p w14:paraId="67A41BF6" w14:textId="77777777" w:rsidR="00057EB9" w:rsidRDefault="00057EB9" w:rsidP="00761405">
            <w:pPr>
              <w:jc w:val="center"/>
              <w:rPr>
                <w:rFonts w:eastAsia="宋体"/>
                <w:snapToGrid w:val="0"/>
                <w:sz w:val="24"/>
                <w:szCs w:val="24"/>
                <w:lang w:val="it-IT"/>
              </w:rPr>
              <w:pPrChange w:id="502" w:author="Shao" w:date="2025-02-21T15:31:00Z" w16du:dateUtc="2025-02-21T07:31:00Z">
                <w:pPr/>
              </w:pPrChange>
            </w:pPr>
          </w:p>
        </w:tc>
        <w:tc>
          <w:tcPr>
            <w:tcW w:w="7148" w:type="dxa"/>
            <w:vAlign w:val="bottom"/>
            <w:tcPrChange w:id="503" w:author="Shao" w:date="2025-02-21T15:31:00Z" w16du:dateUtc="2025-02-21T07:31:00Z">
              <w:tcPr>
                <w:tcW w:w="7148" w:type="dxa"/>
              </w:tcPr>
            </w:tcPrChange>
          </w:tcPr>
          <w:p w14:paraId="5C68E741" w14:textId="77777777" w:rsidR="00761405" w:rsidRDefault="00761405" w:rsidP="00761405">
            <w:pPr>
              <w:rPr>
                <w:ins w:id="504" w:author="Shao" w:date="2025-02-21T15:31:00Z" w16du:dateUtc="2025-02-21T07:31:00Z"/>
                <w:rFonts w:eastAsia="宋体" w:hint="eastAsia"/>
                <w:snapToGrid w:val="0"/>
                <w:sz w:val="24"/>
                <w:szCs w:val="24"/>
                <w:lang w:val="it-IT" w:eastAsia="zh-CN"/>
              </w:rPr>
            </w:pPr>
          </w:p>
          <w:p w14:paraId="1DD19E69" w14:textId="4C02C4C1" w:rsidR="00057EB9" w:rsidRDefault="00000000" w:rsidP="00761405">
            <w:pPr>
              <w:rPr>
                <w:rFonts w:eastAsia="宋体" w:hint="eastAsia"/>
                <w:snapToGrid w:val="0"/>
                <w:sz w:val="24"/>
                <w:szCs w:val="24"/>
                <w:lang w:val="it-IT" w:eastAsia="zh-CN"/>
              </w:rPr>
            </w:pPr>
            <w:r>
              <w:rPr>
                <w:rFonts w:eastAsia="宋体"/>
                <w:noProof/>
                <w:sz w:val="24"/>
                <w:szCs w:val="24"/>
                <w:lang w:val="it-IT"/>
              </w:rPr>
              <mc:AlternateContent>
                <mc:Choice Requires="wps">
                  <w:drawing>
                    <wp:anchor distT="0" distB="0" distL="114300" distR="114300" simplePos="0" relativeHeight="251660288" behindDoc="0" locked="0" layoutInCell="1" allowOverlap="1" wp14:anchorId="1FC2A251" wp14:editId="177C01B2">
                      <wp:simplePos x="0" y="0"/>
                      <wp:positionH relativeFrom="column">
                        <wp:posOffset>1063625</wp:posOffset>
                      </wp:positionH>
                      <wp:positionV relativeFrom="paragraph">
                        <wp:posOffset>143510</wp:posOffset>
                      </wp:positionV>
                      <wp:extent cx="2345055" cy="0"/>
                      <wp:effectExtent l="0" t="0" r="0" b="0"/>
                      <wp:wrapNone/>
                      <wp:docPr id="751678031" name="直接连接符 2"/>
                      <wp:cNvGraphicFramePr/>
                      <a:graphic xmlns:a="http://schemas.openxmlformats.org/drawingml/2006/main">
                        <a:graphicData uri="http://schemas.microsoft.com/office/word/2010/wordprocessingShape">
                          <wps:wsp>
                            <wps:cNvCnPr/>
                            <wps:spPr>
                              <a:xfrm>
                                <a:off x="0" y="0"/>
                                <a:ext cx="234490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2D2A39" id="直接连接符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75pt,11.3pt" to="26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" strokecolor="black [3213]" strokeweight=".5pt">
                      <v:stroke joinstyle="miter"/>
                    </v:line>
                  </w:pict>
                </mc:Fallback>
              </mc:AlternateContent>
            </w:r>
          </w:p>
        </w:tc>
      </w:tr>
      <w:tr w:rsidR="00057EB9" w14:paraId="7B71EF26" w14:textId="77777777">
        <w:trPr>
          <w:del w:id="505" w:author="Shao" w:date="2025-02-20T16:37:00Z"/>
        </w:trPr>
        <w:tc>
          <w:tcPr>
            <w:tcW w:w="14287" w:type="dxa"/>
            <w:gridSpan w:val="3"/>
          </w:tcPr>
          <w:p w14:paraId="3CCEA82C" w14:textId="77777777" w:rsidR="00057EB9" w:rsidRDefault="00057EB9">
            <w:pPr>
              <w:pStyle w:val="2"/>
              <w:rPr>
                <w:del w:id="506" w:author="Shao" w:date="2025-02-20T16:37:00Z"/>
                <w:rFonts w:eastAsia="宋体"/>
                <w:snapToGrid w:val="0"/>
                <w:szCs w:val="24"/>
              </w:rPr>
            </w:pPr>
          </w:p>
          <w:p w14:paraId="5F167421" w14:textId="77777777" w:rsidR="00057EB9" w:rsidRDefault="00057EB9">
            <w:pPr>
              <w:pStyle w:val="2"/>
              <w:rPr>
                <w:del w:id="507" w:author="Shao" w:date="2025-02-20T16:37:00Z"/>
                <w:rFonts w:eastAsia="宋体"/>
                <w:snapToGrid w:val="0"/>
                <w:szCs w:val="24"/>
              </w:rPr>
            </w:pPr>
          </w:p>
        </w:tc>
      </w:tr>
    </w:tbl>
    <w:p w14:paraId="5CF08ADA" w14:textId="77777777" w:rsidR="00057EB9" w:rsidRDefault="00057EB9">
      <w:pPr>
        <w:spacing w:after="160" w:line="259" w:lineRule="auto"/>
        <w:rPr>
          <w:del w:id="508" w:author="Shao" w:date="2025-02-20T16:36:00Z"/>
          <w:rFonts w:eastAsia="宋体"/>
          <w:sz w:val="24"/>
          <w:szCs w:val="24"/>
        </w:rPr>
      </w:pPr>
    </w:p>
    <w:p w14:paraId="130BA564" w14:textId="77777777" w:rsidR="00057EB9" w:rsidRDefault="00057EB9">
      <w:pPr>
        <w:spacing w:after="160" w:line="259" w:lineRule="auto"/>
        <w:rPr>
          <w:rFonts w:eastAsia="宋体"/>
          <w:b/>
          <w:snapToGrid w:val="0"/>
          <w:sz w:val="24"/>
          <w:szCs w:val="24"/>
          <w:lang w:val="it-IT" w:eastAsia="zh-CN"/>
        </w:rPr>
      </w:pPr>
    </w:p>
    <w:sectPr w:rsidR="00057EB9">
      <w:footerReference w:type="default" r:id="rId8"/>
      <w:pgSz w:w="16838" w:h="11906" w:orient="landscape"/>
      <w:pgMar w:top="993" w:right="1417" w:bottom="198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5FBB8" w14:textId="77777777" w:rsidR="008561B9" w:rsidRDefault="008561B9">
      <w:r>
        <w:separator/>
      </w:r>
    </w:p>
  </w:endnote>
  <w:endnote w:type="continuationSeparator" w:id="0">
    <w:p w14:paraId="16C9076D" w14:textId="77777777" w:rsidR="008561B9" w:rsidRDefault="0085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7C0B" w14:textId="77777777" w:rsidR="00057EB9" w:rsidRDefault="00000000">
    <w:pPr>
      <w:pStyle w:val="a4"/>
      <w:rPr>
        <w:ins w:id="509" w:author="Shao" w:date="2025-02-21T14:34:00Z"/>
        <w:szCs w:val="21"/>
      </w:rPr>
    </w:pPr>
    <w:ins w:id="510" w:author="Shao" w:date="2025-02-21T14:34:00Z">
      <w:r>
        <w:rPr>
          <w:rFonts w:hint="eastAsia"/>
        </w:rPr>
        <w:t>OFDC-D8-04</w:t>
      </w:r>
      <w:r>
        <w:rPr>
          <w:rFonts w:eastAsiaTheme="minorEastAsia" w:hint="eastAsia"/>
          <w:lang w:eastAsia="zh-CN"/>
        </w:rPr>
        <w:t>.1</w:t>
      </w:r>
      <w:r>
        <w:rPr>
          <w:rFonts w:hint="eastAsia"/>
        </w:rPr>
        <w:t xml:space="preserve">                 </w:t>
      </w:r>
      <w:r>
        <w:rPr>
          <w:rFonts w:ascii="宋体" w:eastAsia="宋体" w:hAnsi="宋体" w:cs="宋体" w:hint="eastAsia"/>
        </w:rPr>
        <w:t>版次</w:t>
      </w:r>
      <w:r>
        <w:rPr>
          <w:rFonts w:hint="eastAsia"/>
        </w:rPr>
        <w:t>/</w:t>
      </w:r>
      <w:r>
        <w:rPr>
          <w:rFonts w:ascii="宋体" w:eastAsia="宋体" w:hAnsi="宋体" w:cs="宋体" w:hint="eastAsia"/>
        </w:rPr>
        <w:t>修订</w:t>
      </w:r>
      <w:r>
        <w:t>Ver./Rev</w:t>
      </w:r>
      <w:r>
        <w:rPr>
          <w:rFonts w:ascii="宋体" w:eastAsia="宋体" w:hAnsi="宋体" w:cs="宋体" w:hint="eastAsia"/>
        </w:rPr>
        <w:t>：</w:t>
      </w:r>
      <w:r>
        <w:rPr>
          <w:rFonts w:eastAsiaTheme="minorEastAsia" w:hint="eastAsia"/>
          <w:lang w:eastAsia="zh-CN"/>
        </w:rPr>
        <w:t>A</w:t>
      </w:r>
      <w:r>
        <w:rPr>
          <w:rFonts w:hint="eastAsia"/>
        </w:rPr>
        <w:t>/</w:t>
      </w:r>
      <w:r>
        <w:rPr>
          <w:rFonts w:eastAsiaTheme="minorEastAsia" w:hint="eastAsia"/>
          <w:lang w:eastAsia="zh-CN"/>
        </w:rPr>
        <w:t>0</w:t>
      </w:r>
      <w:r>
        <w:rPr>
          <w:rFonts w:hint="eastAsia"/>
        </w:rPr>
        <w:t xml:space="preserve">  </w:t>
      </w:r>
      <w:r>
        <w:t xml:space="preserve">         </w:t>
      </w:r>
      <w:r>
        <w:rPr>
          <w:rFonts w:hint="eastAsia"/>
        </w:rPr>
        <w:t xml:space="preserve">      </w:t>
      </w:r>
      <w:r>
        <w:t xml:space="preserve">  </w:t>
      </w:r>
      <w:r>
        <w:rPr>
          <w:rFonts w:eastAsiaTheme="minorEastAsia" w:hint="eastAsia"/>
          <w:lang w:eastAsia="zh-CN"/>
        </w:rPr>
        <w:t xml:space="preserve">                                                                                                                            </w:t>
      </w:r>
      <w:r>
        <w:rPr>
          <w:rFonts w:ascii="宋体" w:eastAsia="宋体" w:hAnsi="宋体" w:cs="宋体" w:hint="eastAsia"/>
          <w:szCs w:val="21"/>
        </w:rPr>
        <w:t>第</w:t>
      </w:r>
      <w:r>
        <w:rPr>
          <w:rFonts w:hint="eastAsia"/>
          <w:szCs w:val="21"/>
        </w:rPr>
        <w:t xml:space="preserve">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w:t>
      </w:r>
      <w:r>
        <w:rPr>
          <w:rFonts w:ascii="宋体" w:eastAsia="宋体" w:hAnsi="宋体" w:cs="宋体" w:hint="eastAsia"/>
          <w:szCs w:val="21"/>
        </w:rPr>
        <w:t>页</w:t>
      </w:r>
      <w:r>
        <w:rPr>
          <w:rFonts w:hint="eastAsia"/>
          <w:szCs w:val="21"/>
        </w:rPr>
        <w:t xml:space="preserve"> </w:t>
      </w:r>
      <w:r>
        <w:rPr>
          <w:rFonts w:ascii="宋体" w:eastAsia="宋体" w:hAnsi="宋体" w:cs="宋体" w:hint="eastAsia"/>
          <w:szCs w:val="21"/>
        </w:rPr>
        <w:t>共</w:t>
      </w:r>
    </w:ins>
    <w:ins w:id="511" w:author="Shao" w:date="2025-02-21T14:35:00Z">
      <w:r>
        <w:rPr>
          <w:rFonts w:ascii="宋体" w:eastAsia="宋体" w:hAnsi="宋体" w:cs="宋体" w:hint="eastAsia"/>
          <w:b/>
          <w:bCs/>
          <w:szCs w:val="21"/>
          <w:lang w:eastAsia="zh-CN"/>
        </w:rPr>
        <w:t xml:space="preserve"> </w:t>
      </w:r>
      <w:r>
        <w:rPr>
          <w:rFonts w:ascii="宋体" w:eastAsia="宋体" w:hAnsi="宋体" w:cs="宋体"/>
          <w:b/>
          <w:bCs/>
          <w:szCs w:val="21"/>
        </w:rPr>
        <w:fldChar w:fldCharType="begin"/>
      </w:r>
      <w:r>
        <w:rPr>
          <w:rFonts w:ascii="宋体" w:eastAsia="宋体" w:hAnsi="宋体" w:cs="宋体"/>
          <w:b/>
          <w:bCs/>
          <w:szCs w:val="21"/>
        </w:rPr>
        <w:instrText>NUMPAGES  \* Arabic  \* MERGEFORMAT</w:instrText>
      </w:r>
      <w:r>
        <w:rPr>
          <w:rFonts w:ascii="宋体" w:eastAsia="宋体" w:hAnsi="宋体" w:cs="宋体"/>
          <w:b/>
          <w:bCs/>
          <w:szCs w:val="21"/>
        </w:rPr>
        <w:fldChar w:fldCharType="separate"/>
      </w:r>
      <w:r>
        <w:rPr>
          <w:rFonts w:ascii="宋体" w:eastAsia="宋体" w:hAnsi="宋体" w:cs="宋体"/>
          <w:b/>
          <w:bCs/>
          <w:szCs w:val="21"/>
          <w:lang w:val="zh-CN" w:eastAsia="zh-CN"/>
        </w:rPr>
        <w:t>2</w:t>
      </w:r>
      <w:r>
        <w:rPr>
          <w:rFonts w:ascii="宋体" w:eastAsia="宋体" w:hAnsi="宋体" w:cs="宋体"/>
          <w:b/>
          <w:bCs/>
          <w:szCs w:val="21"/>
        </w:rPr>
        <w:fldChar w:fldCharType="end"/>
      </w:r>
      <w:r>
        <w:rPr>
          <w:rFonts w:ascii="宋体" w:eastAsia="宋体" w:hAnsi="宋体" w:cs="宋体" w:hint="eastAsia"/>
          <w:b/>
          <w:bCs/>
          <w:szCs w:val="21"/>
          <w:lang w:eastAsia="zh-CN"/>
        </w:rPr>
        <w:t xml:space="preserve"> </w:t>
      </w:r>
    </w:ins>
    <w:ins w:id="512" w:author="Shao" w:date="2025-02-21T14:34:00Z">
      <w:r>
        <w:rPr>
          <w:rFonts w:ascii="宋体" w:eastAsia="宋体" w:hAnsi="宋体" w:cs="宋体" w:hint="eastAsia"/>
          <w:szCs w:val="21"/>
        </w:rPr>
        <w:t>页</w:t>
      </w:r>
      <w:r>
        <w:rPr>
          <w:rFonts w:hint="eastAsia"/>
          <w:szCs w:val="21"/>
        </w:rPr>
        <w:t xml:space="preserve"> Page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of</w:t>
      </w:r>
    </w:ins>
    <w:ins w:id="513" w:author="Shao" w:date="2025-02-21T14:35:00Z">
      <w:r>
        <w:rPr>
          <w:rFonts w:eastAsiaTheme="minorEastAsia" w:hint="eastAsia"/>
          <w:szCs w:val="21"/>
          <w:lang w:eastAsia="zh-CN"/>
        </w:rPr>
        <w:t xml:space="preserve">  </w:t>
      </w:r>
      <w:r>
        <w:rPr>
          <w:rFonts w:ascii="宋体" w:eastAsia="宋体" w:hAnsi="宋体" w:cs="宋体"/>
          <w:b/>
          <w:bCs/>
          <w:szCs w:val="21"/>
        </w:rPr>
        <w:fldChar w:fldCharType="begin"/>
      </w:r>
      <w:r>
        <w:rPr>
          <w:rFonts w:ascii="宋体" w:eastAsia="宋体" w:hAnsi="宋体" w:cs="宋体"/>
          <w:b/>
          <w:bCs/>
          <w:szCs w:val="21"/>
        </w:rPr>
        <w:instrText>NUMPAGES  \* Arabic  \* MERGEFORMAT</w:instrText>
      </w:r>
      <w:r>
        <w:rPr>
          <w:rFonts w:ascii="宋体" w:eastAsia="宋体" w:hAnsi="宋体" w:cs="宋体"/>
          <w:b/>
          <w:bCs/>
          <w:szCs w:val="21"/>
        </w:rPr>
        <w:fldChar w:fldCharType="separate"/>
      </w:r>
      <w:r>
        <w:rPr>
          <w:rFonts w:ascii="宋体" w:hAnsi="宋体" w:cs="宋体" w:hint="eastAsia"/>
          <w:b/>
          <w:bCs/>
          <w:szCs w:val="21"/>
        </w:rPr>
        <w:t>2</w:t>
      </w:r>
      <w:r>
        <w:rPr>
          <w:rFonts w:ascii="宋体" w:eastAsia="宋体" w:hAnsi="宋体" w:cs="宋体"/>
          <w:b/>
          <w:bCs/>
          <w:szCs w:val="21"/>
        </w:rPr>
        <w:fldChar w:fldCharType="end"/>
      </w:r>
    </w:ins>
  </w:p>
  <w:p w14:paraId="755A8517" w14:textId="77777777" w:rsidR="00057EB9" w:rsidRDefault="00000000">
    <w:pPr>
      <w:pStyle w:val="a4"/>
      <w:jc w:val="center"/>
      <w:rPr>
        <w:ins w:id="514" w:author="Shao" w:date="2025-02-21T14:34:00Z"/>
        <w:rFonts w:eastAsiaTheme="minorEastAsia"/>
        <w:szCs w:val="21"/>
        <w:lang w:eastAsia="zh-CN"/>
      </w:rPr>
    </w:pPr>
    <w:ins w:id="515" w:author="Shao" w:date="2025-02-21T14:35:00Z">
      <w:r>
        <w:rPr>
          <w:rFonts w:ascii="宋体" w:eastAsia="宋体" w:hAnsi="宋体" w:cs="宋体" w:hint="eastAsia"/>
        </w:rPr>
        <w:t>农场转换期的豁免申请</w:t>
      </w:r>
      <w:r>
        <w:t>- D</w:t>
      </w:r>
    </w:ins>
    <w:ins w:id="516" w:author="Shao" w:date="2025-02-21T14:36:00Z">
      <w:r>
        <w:rPr>
          <w:rFonts w:eastAsiaTheme="minorEastAsia" w:hint="eastAsia"/>
          <w:lang w:eastAsia="zh-CN"/>
        </w:rPr>
        <w:t>erogation</w:t>
      </w:r>
    </w:ins>
    <w:ins w:id="517" w:author="Shao" w:date="2025-02-21T14:35:00Z">
      <w:r>
        <w:t xml:space="preserve"> </w:t>
      </w:r>
    </w:ins>
    <w:ins w:id="518" w:author="Shao" w:date="2025-02-21T14:36:00Z">
      <w:r>
        <w:rPr>
          <w:rFonts w:eastAsiaTheme="minorEastAsia" w:hint="eastAsia"/>
          <w:lang w:eastAsia="zh-CN"/>
        </w:rPr>
        <w:t>request for conversion</w:t>
      </w:r>
    </w:ins>
    <w:ins w:id="519" w:author="Shao" w:date="2025-02-21T14:35:00Z">
      <w:r>
        <w:t xml:space="preserve"> – F</w:t>
      </w:r>
    </w:ins>
    <w:ins w:id="520" w:author="Shao" w:date="2025-02-21T14:36:00Z">
      <w:r>
        <w:rPr>
          <w:rFonts w:eastAsiaTheme="minorEastAsia" w:hint="eastAsia"/>
          <w:lang w:eastAsia="zh-CN"/>
        </w:rPr>
        <w:t>arm</w:t>
      </w:r>
    </w:ins>
  </w:p>
  <w:p w14:paraId="2CB0AE0E" w14:textId="77777777" w:rsidR="00057EB9" w:rsidRDefault="00000000">
    <w:pPr>
      <w:pStyle w:val="a4"/>
      <w:rPr>
        <w:rFonts w:eastAsiaTheme="minorEastAsia"/>
        <w:lang w:eastAsia="zh-CN"/>
      </w:rPr>
    </w:pPr>
    <w:ins w:id="521" w:author="Shao" w:date="2025-02-21T14:34:00Z">
      <w:r>
        <w:rPr>
          <w:rFonts w:ascii="宋体" w:eastAsia="宋体" w:hAnsi="宋体" w:cs="宋体" w:hint="eastAsia"/>
        </w:rPr>
        <w:t>发布日期：</w:t>
      </w:r>
      <w:r>
        <w:t>20</w:t>
      </w:r>
      <w:r>
        <w:rPr>
          <w:rFonts w:hint="eastAsia"/>
        </w:rPr>
        <w:t>24-</w:t>
      </w:r>
    </w:ins>
    <w:ins w:id="522" w:author="Shao" w:date="2025-02-21T14:37:00Z">
      <w:r>
        <w:rPr>
          <w:rFonts w:eastAsiaTheme="minorEastAsia" w:hint="eastAsia"/>
          <w:lang w:eastAsia="zh-CN"/>
        </w:rPr>
        <w:t>12</w:t>
      </w:r>
    </w:ins>
    <w:ins w:id="523" w:author="Shao" w:date="2025-02-21T14:34:00Z">
      <w:r>
        <w:rPr>
          <w:rFonts w:hint="eastAsia"/>
        </w:rPr>
        <w:t>-1</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rPr>
          <w:rFonts w:eastAsiaTheme="minorEastAsia" w:hint="eastAsia"/>
          <w:lang w:eastAsia="zh-CN"/>
        </w:rPr>
        <w:t xml:space="preserve">                                                                                                                                             </w:t>
      </w:r>
      <w:r>
        <w:rPr>
          <w:rFonts w:ascii="宋体" w:eastAsia="宋体" w:hAnsi="宋体" w:cs="宋体" w:hint="eastAsia"/>
        </w:rPr>
        <w:t>实施日期：</w:t>
      </w:r>
      <w:r>
        <w:t>20</w:t>
      </w:r>
      <w:r>
        <w:rPr>
          <w:rFonts w:hint="eastAsia"/>
        </w:rPr>
        <w:t>2</w:t>
      </w:r>
    </w:ins>
    <w:ins w:id="524" w:author="Shao" w:date="2025-02-21T14:37:00Z">
      <w:r>
        <w:rPr>
          <w:rFonts w:eastAsiaTheme="minorEastAsia" w:hint="eastAsia"/>
          <w:lang w:eastAsia="zh-CN"/>
        </w:rPr>
        <w:t>5</w:t>
      </w:r>
    </w:ins>
    <w:ins w:id="525" w:author="Shao" w:date="2025-02-21T14:34:00Z">
      <w:r>
        <w:rPr>
          <w:rFonts w:hint="eastAsia"/>
        </w:rPr>
        <w:t>-</w:t>
      </w:r>
    </w:ins>
    <w:ins w:id="526" w:author="Shao" w:date="2025-02-21T14:37:00Z">
      <w:r>
        <w:rPr>
          <w:rFonts w:eastAsiaTheme="minorEastAsia" w:hint="eastAsia"/>
          <w:lang w:eastAsia="zh-CN"/>
        </w:rPr>
        <w:t>1</w:t>
      </w:r>
    </w:ins>
    <w:ins w:id="527" w:author="Shao" w:date="2025-02-21T14:34:00Z">
      <w:r>
        <w:rPr>
          <w:rFonts w:hint="eastAsia"/>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4719D" w14:textId="77777777" w:rsidR="008561B9" w:rsidRDefault="008561B9">
      <w:r>
        <w:separator/>
      </w:r>
    </w:p>
  </w:footnote>
  <w:footnote w:type="continuationSeparator" w:id="0">
    <w:p w14:paraId="50175531" w14:textId="77777777" w:rsidR="008561B9" w:rsidRDefault="00856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0856BB"/>
    <w:multiLevelType w:val="multilevel"/>
    <w:tmpl w:val="760856B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220520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ao">
    <w15:presenceInfo w15:providerId="None" w15:userId="Sh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trackRevisions/>
  <w:defaultTabStop w:val="708"/>
  <w:hyphenationZone w:val="283"/>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QxNGFiY2Q0YjE5NzBiOTQ3NjM2YjIyMzA4YzkwNTQifQ=="/>
  </w:docVars>
  <w:rsids>
    <w:rsidRoot w:val="00A43CA8"/>
    <w:rsid w:val="0005335B"/>
    <w:rsid w:val="00053ED3"/>
    <w:rsid w:val="00057EB9"/>
    <w:rsid w:val="00074770"/>
    <w:rsid w:val="000A06F9"/>
    <w:rsid w:val="000D0D1B"/>
    <w:rsid w:val="000D2B23"/>
    <w:rsid w:val="000D5917"/>
    <w:rsid w:val="001C3C27"/>
    <w:rsid w:val="00204FEE"/>
    <w:rsid w:val="002872A0"/>
    <w:rsid w:val="00294E7F"/>
    <w:rsid w:val="00295F74"/>
    <w:rsid w:val="00297FC6"/>
    <w:rsid w:val="002A2252"/>
    <w:rsid w:val="002E3140"/>
    <w:rsid w:val="00343DDB"/>
    <w:rsid w:val="003E2D0E"/>
    <w:rsid w:val="004608AE"/>
    <w:rsid w:val="00491D22"/>
    <w:rsid w:val="005C1654"/>
    <w:rsid w:val="00601612"/>
    <w:rsid w:val="00601D2A"/>
    <w:rsid w:val="006308CE"/>
    <w:rsid w:val="006538E6"/>
    <w:rsid w:val="0067658A"/>
    <w:rsid w:val="00761405"/>
    <w:rsid w:val="007831EF"/>
    <w:rsid w:val="007945E5"/>
    <w:rsid w:val="007D5E0D"/>
    <w:rsid w:val="008074A9"/>
    <w:rsid w:val="008561B9"/>
    <w:rsid w:val="00872509"/>
    <w:rsid w:val="00875A8B"/>
    <w:rsid w:val="008F46B9"/>
    <w:rsid w:val="00921771"/>
    <w:rsid w:val="0098681B"/>
    <w:rsid w:val="009971FC"/>
    <w:rsid w:val="00A307A1"/>
    <w:rsid w:val="00A41357"/>
    <w:rsid w:val="00A43CA8"/>
    <w:rsid w:val="00A52D86"/>
    <w:rsid w:val="00A64ECF"/>
    <w:rsid w:val="00A8651C"/>
    <w:rsid w:val="00A95E53"/>
    <w:rsid w:val="00AA796C"/>
    <w:rsid w:val="00AA7ED1"/>
    <w:rsid w:val="00B32115"/>
    <w:rsid w:val="00B84534"/>
    <w:rsid w:val="00BD218D"/>
    <w:rsid w:val="00C144A2"/>
    <w:rsid w:val="00C264F0"/>
    <w:rsid w:val="00C74B80"/>
    <w:rsid w:val="00C7571E"/>
    <w:rsid w:val="00CB1D4B"/>
    <w:rsid w:val="00CF13BA"/>
    <w:rsid w:val="00D1668C"/>
    <w:rsid w:val="00D90D8A"/>
    <w:rsid w:val="00D96323"/>
    <w:rsid w:val="00E3788C"/>
    <w:rsid w:val="00E53910"/>
    <w:rsid w:val="00E676F2"/>
    <w:rsid w:val="00EE136A"/>
    <w:rsid w:val="00F50B0F"/>
    <w:rsid w:val="06EB6E0C"/>
    <w:rsid w:val="08820CB6"/>
    <w:rsid w:val="14720411"/>
    <w:rsid w:val="300C456C"/>
    <w:rsid w:val="425305AD"/>
    <w:rsid w:val="49806073"/>
    <w:rsid w:val="5107278A"/>
    <w:rsid w:val="51C770FB"/>
    <w:rsid w:val="5F691592"/>
    <w:rsid w:val="62D84E6C"/>
    <w:rsid w:val="6AD47417"/>
    <w:rsid w:val="7070469F"/>
    <w:rsid w:val="78C649A3"/>
    <w:rsid w:val="7D8851D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C2DE231"/>
  <w15:docId w15:val="{62047F2C-9D5E-4D07-9853-F4385FB1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fr-FR" w:eastAsia="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style>
  <w:style w:type="paragraph" w:styleId="a4">
    <w:name w:val="footer"/>
    <w:basedOn w:val="a"/>
    <w:link w:val="a5"/>
    <w:unhideWhenUsed/>
    <w:qFormat/>
    <w:pPr>
      <w:tabs>
        <w:tab w:val="center" w:pos="4819"/>
        <w:tab w:val="right" w:pos="9638"/>
      </w:tabs>
    </w:pPr>
  </w:style>
  <w:style w:type="paragraph" w:styleId="a6">
    <w:name w:val="header"/>
    <w:basedOn w:val="a"/>
    <w:link w:val="a7"/>
    <w:uiPriority w:val="99"/>
    <w:unhideWhenUsed/>
    <w:qFormat/>
    <w:pPr>
      <w:tabs>
        <w:tab w:val="center" w:pos="4819"/>
        <w:tab w:val="right" w:pos="9638"/>
      </w:tabs>
    </w:pPr>
  </w:style>
  <w:style w:type="paragraph" w:styleId="2">
    <w:name w:val="Body Text 2"/>
    <w:basedOn w:val="a"/>
    <w:link w:val="20"/>
    <w:unhideWhenUsed/>
    <w:qFormat/>
    <w:pPr>
      <w:jc w:val="both"/>
    </w:pPr>
    <w:rPr>
      <w:sz w:val="24"/>
      <w:lang w:val="it-IT"/>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style>
  <w:style w:type="character" w:customStyle="1" w:styleId="20">
    <w:name w:val="正文文本 2 字符"/>
    <w:basedOn w:val="a0"/>
    <w:link w:val="2"/>
    <w:qFormat/>
    <w:rPr>
      <w:rFonts w:ascii="Times New Roman" w:eastAsia="Times New Roman" w:hAnsi="Times New Roman" w:cs="Times New Roman"/>
      <w:kern w:val="0"/>
      <w:sz w:val="24"/>
      <w:szCs w:val="20"/>
      <w:lang w:eastAsia="it-IT"/>
      <w14:ligatures w14:val="none"/>
    </w:rPr>
  </w:style>
  <w:style w:type="paragraph" w:styleId="aa">
    <w:name w:val="List Paragraph"/>
    <w:basedOn w:val="a"/>
    <w:uiPriority w:val="34"/>
    <w:qFormat/>
    <w:pPr>
      <w:ind w:left="720"/>
      <w:contextualSpacing/>
    </w:pPr>
  </w:style>
  <w:style w:type="character" w:customStyle="1" w:styleId="a7">
    <w:name w:val="页眉 字符"/>
    <w:basedOn w:val="a0"/>
    <w:link w:val="a6"/>
    <w:uiPriority w:val="99"/>
    <w:qFormat/>
    <w:rPr>
      <w:rFonts w:ascii="Times New Roman" w:eastAsia="Times New Roman" w:hAnsi="Times New Roman" w:cs="Times New Roman"/>
      <w:kern w:val="0"/>
      <w:sz w:val="20"/>
      <w:szCs w:val="20"/>
      <w:lang w:val="fr-FR" w:eastAsia="it-IT"/>
      <w14:ligatures w14:val="none"/>
    </w:rPr>
  </w:style>
  <w:style w:type="character" w:customStyle="1" w:styleId="a5">
    <w:name w:val="页脚 字符"/>
    <w:basedOn w:val="a0"/>
    <w:link w:val="a4"/>
    <w:uiPriority w:val="99"/>
    <w:qFormat/>
    <w:rPr>
      <w:rFonts w:ascii="Times New Roman" w:eastAsia="Times New Roman" w:hAnsi="Times New Roman" w:cs="Times New Roman"/>
      <w:kern w:val="0"/>
      <w:sz w:val="20"/>
      <w:szCs w:val="20"/>
      <w:lang w:val="fr-FR" w:eastAsia="it-IT"/>
      <w14:ligatures w14:val="none"/>
    </w:rPr>
  </w:style>
  <w:style w:type="paragraph" w:customStyle="1" w:styleId="1">
    <w:name w:val="修订1"/>
    <w:hidden/>
    <w:uiPriority w:val="99"/>
    <w:unhideWhenUsed/>
    <w:qFormat/>
    <w:rPr>
      <w:rFonts w:ascii="Times New Roman" w:eastAsia="Times New Roman" w:hAnsi="Times New Roman" w:cs="Times New Roman"/>
      <w:lang w:val="fr-FR" w:eastAsia="it-IT"/>
    </w:rPr>
  </w:style>
  <w:style w:type="paragraph" w:styleId="ab">
    <w:name w:val="Revision"/>
    <w:hidden/>
    <w:uiPriority w:val="99"/>
    <w:unhideWhenUsed/>
    <w:rsid w:val="00761405"/>
    <w:rPr>
      <w:rFonts w:ascii="Times New Roman" w:eastAsia="Times New Roman" w:hAnsi="Times New Roman" w:cs="Times New Roman"/>
      <w:lang w:val="fr-FR"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625</Words>
  <Characters>3568</Characters>
  <Application>Microsoft Office Word</Application>
  <DocSecurity>0</DocSecurity>
  <Lines>29</Lines>
  <Paragraphs>8</Paragraphs>
  <ScaleCrop>false</ScaleCrop>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 Provvedimenti</dc:creator>
  <cp:lastModifiedBy>Shao</cp:lastModifiedBy>
  <cp:revision>7</cp:revision>
  <dcterms:created xsi:type="dcterms:W3CDTF">2025-02-20T09:06:00Z</dcterms:created>
  <dcterms:modified xsi:type="dcterms:W3CDTF">2025-02-21T07:32:00Z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BBCF2ED50F454458A4176E00CEFA5265_12</vt:lpwstr>
  </property>
  <property fmtid="{D5CDD505-2E9C-101B-9397-08002B2CF9AE}" pid="4" name="KSOTemplateDocerSaveRecord">
    <vt:lpwstr>eyJoZGlkIjoiYzkyMjMyYjliZjdlZjQ0NjQyODUyMWVlMTgyYzg2YzMiLCJ1c2VySWQiOiIzOTczNDQ2NzIifQ==</vt:lpwstr>
  </property>
</Properties>
</file>